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bin" ContentType="application/vnd.openxmlformats-officedocument.wordprocessingml.printerSettings"/>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1184A" w:rsidRPr="003773B2" w:rsidRDefault="009F26DE">
      <w:pPr>
        <w:rPr>
          <w:b/>
        </w:rPr>
      </w:pPr>
      <w:commentRangeStart w:id="0"/>
      <w:r w:rsidRPr="003773B2">
        <w:rPr>
          <w:b/>
        </w:rPr>
        <w:t xml:space="preserve">Convection </w:t>
      </w:r>
      <w:r w:rsidR="0061184A" w:rsidRPr="003773B2">
        <w:rPr>
          <w:b/>
        </w:rPr>
        <w:t>in the oceans and mantle</w:t>
      </w:r>
      <w:commentRangeEnd w:id="0"/>
      <w:r w:rsidR="002E078B">
        <w:rPr>
          <w:rStyle w:val="CommentReference"/>
          <w:vanish/>
        </w:rPr>
        <w:commentReference w:id="0"/>
      </w:r>
    </w:p>
    <w:p w:rsidR="00313F08" w:rsidRDefault="00313F08" w:rsidP="00313F08">
      <w:pPr>
        <w:tabs>
          <w:tab w:val="left" w:pos="4500"/>
        </w:tabs>
        <w:spacing w:before="40"/>
        <w:ind w:right="-86"/>
        <w:rPr>
          <w:rFonts w:cs="Arial"/>
          <w:szCs w:val="22"/>
        </w:rPr>
      </w:pPr>
      <w:r w:rsidRPr="002E307C">
        <w:rPr>
          <w:rFonts w:cs="Arial"/>
          <w:szCs w:val="22"/>
        </w:rPr>
        <w:t>Objectives:  Upon completion of this activity, you should be able to:</w:t>
      </w:r>
    </w:p>
    <w:p w:rsidR="00313F08" w:rsidRPr="002E307C" w:rsidRDefault="00313F08" w:rsidP="00313F08">
      <w:pPr>
        <w:numPr>
          <w:ilvl w:val="0"/>
          <w:numId w:val="1"/>
          <w:numberingChange w:id="1" w:author="Nicole LaDue" w:date="2010-11-07T13:40:00Z" w:original=""/>
        </w:numPr>
        <w:tabs>
          <w:tab w:val="left" w:pos="720"/>
        </w:tabs>
        <w:spacing w:before="40"/>
        <w:ind w:right="-86"/>
        <w:rPr>
          <w:rFonts w:cs="Arial"/>
          <w:szCs w:val="22"/>
        </w:rPr>
      </w:pPr>
      <w:commentRangeStart w:id="2"/>
      <w:r w:rsidRPr="002E307C">
        <w:t>Describe how energy drives movement and change in the hydrosphere</w:t>
      </w:r>
      <w:r>
        <w:t xml:space="preserve"> and </w:t>
      </w:r>
      <w:r w:rsidR="00EE278A">
        <w:t>mantle</w:t>
      </w:r>
      <w:r>
        <w:t xml:space="preserve">.  You should also be able to predict how circulation in the </w:t>
      </w:r>
      <w:r w:rsidR="004E6320">
        <w:t xml:space="preserve">hydrosphere </w:t>
      </w:r>
      <w:r>
        <w:t xml:space="preserve">and </w:t>
      </w:r>
      <w:proofErr w:type="spellStart"/>
      <w:r>
        <w:t>asthensophere</w:t>
      </w:r>
      <w:proofErr w:type="spellEnd"/>
      <w:r>
        <w:t xml:space="preserve"> may ch</w:t>
      </w:r>
      <w:r w:rsidR="00EE278A">
        <w:t>ange due to different th</w:t>
      </w:r>
      <w:r>
        <w:t>e</w:t>
      </w:r>
      <w:r w:rsidR="00EE278A">
        <w:t xml:space="preserve">rmal conditions.  </w:t>
      </w:r>
      <w:commentRangeEnd w:id="2"/>
      <w:r w:rsidR="00DC1D72">
        <w:rPr>
          <w:rStyle w:val="CommentReference"/>
          <w:vanish/>
        </w:rPr>
        <w:commentReference w:id="2"/>
      </w:r>
    </w:p>
    <w:p w:rsidR="00313F08" w:rsidRDefault="00313F08" w:rsidP="00313F08">
      <w:pPr>
        <w:tabs>
          <w:tab w:val="left" w:pos="720"/>
        </w:tabs>
        <w:spacing w:before="40"/>
        <w:ind w:right="-86"/>
      </w:pPr>
      <w:r>
        <w:t>The Causal Principles addressed in this activity are:</w:t>
      </w:r>
    </w:p>
    <w:p w:rsidR="00313F08" w:rsidRPr="005240D2" w:rsidRDefault="005B17E1" w:rsidP="005B17E1">
      <w:pPr>
        <w:numPr>
          <w:numberingChange w:id="3" w:author="Nicole LaDue" w:date="2010-11-07T13:40:00Z" w:original=""/>
        </w:numPr>
        <w:tabs>
          <w:tab w:val="left" w:pos="720"/>
        </w:tabs>
        <w:spacing w:before="40"/>
        <w:ind w:right="-86"/>
        <w:rPr>
          <w:rFonts w:cs="Arial"/>
          <w:szCs w:val="22"/>
        </w:rPr>
      </w:pPr>
      <w:ins w:id="4" w:author="Nicole LaDue" w:date="2010-11-07T13:40:00Z">
        <w:r>
          <w:tab/>
          <w:t xml:space="preserve">1. </w:t>
        </w:r>
      </w:ins>
      <w:r w:rsidR="00313F08">
        <w:t>Movement and change require energy</w:t>
      </w:r>
    </w:p>
    <w:p w:rsidR="00313F08" w:rsidRPr="002E307C" w:rsidRDefault="005B17E1" w:rsidP="005B17E1">
      <w:pPr>
        <w:numPr>
          <w:numberingChange w:id="5" w:author="Nicole LaDue" w:date="2010-11-07T13:40:00Z" w:original=""/>
        </w:numPr>
        <w:tabs>
          <w:tab w:val="left" w:pos="720"/>
        </w:tabs>
        <w:spacing w:before="40"/>
        <w:ind w:right="-86"/>
        <w:rPr>
          <w:rFonts w:cs="Arial"/>
          <w:szCs w:val="22"/>
        </w:rPr>
      </w:pPr>
      <w:ins w:id="6" w:author="Nicole LaDue" w:date="2010-11-07T13:40:00Z">
        <w:r>
          <w:rPr>
            <w:szCs w:val="28"/>
          </w:rPr>
          <w:tab/>
          <w:t xml:space="preserve">5. </w:t>
        </w:r>
      </w:ins>
      <w:r w:rsidR="00313F08">
        <w:rPr>
          <w:szCs w:val="28"/>
        </w:rPr>
        <w:t>Things move from higher gravitational potential to lower gravitational potential</w:t>
      </w:r>
    </w:p>
    <w:p w:rsidR="00313F08" w:rsidRPr="001B7046" w:rsidDel="005B17E1" w:rsidRDefault="005B17E1" w:rsidP="005B17E1">
      <w:pPr>
        <w:numPr>
          <w:numberingChange w:id="7" w:author="Nicole LaDue" w:date="2010-11-07T13:40:00Z" w:original=""/>
        </w:numPr>
        <w:tabs>
          <w:tab w:val="left" w:pos="720"/>
        </w:tabs>
        <w:spacing w:before="40"/>
        <w:ind w:left="720" w:right="-86" w:hanging="720"/>
        <w:rPr>
          <w:del w:id="8" w:author="Nicole LaDue" w:date="2010-11-07T13:41:00Z"/>
          <w:rFonts w:cs="Arial"/>
          <w:szCs w:val="22"/>
        </w:rPr>
        <w:pPrChange w:id="9" w:author="Nicole LaDue" w:date="2010-11-07T13:41:00Z">
          <w:pPr>
            <w:tabs>
              <w:tab w:val="left" w:pos="720"/>
            </w:tabs>
            <w:spacing w:before="40"/>
            <w:ind w:right="-86"/>
          </w:pPr>
        </w:pPrChange>
      </w:pPr>
      <w:ins w:id="10" w:author="Nicole LaDue" w:date="2010-11-07T13:41:00Z">
        <w:r>
          <w:tab/>
          <w:t xml:space="preserve">7. </w:t>
        </w:r>
      </w:ins>
      <w:r w:rsidR="00313F08">
        <w:t xml:space="preserve">When temperature changes the movement of molecules, the density of substances change. </w:t>
      </w:r>
    </w:p>
    <w:p w:rsidR="00313F08" w:rsidRPr="002E307C" w:rsidRDefault="00313F08" w:rsidP="005B17E1">
      <w:pPr>
        <w:numPr>
          <w:numberingChange w:id="11" w:author="Nicole LaDue" w:date="2010-11-07T13:40:00Z" w:original=""/>
        </w:numPr>
        <w:tabs>
          <w:tab w:val="left" w:pos="720"/>
        </w:tabs>
        <w:spacing w:before="40"/>
        <w:ind w:left="720" w:right="-86" w:hanging="720"/>
        <w:rPr>
          <w:rFonts w:cs="Arial"/>
          <w:szCs w:val="22"/>
        </w:rPr>
        <w:pPrChange w:id="12" w:author="Nicole LaDue" w:date="2010-11-07T13:41:00Z">
          <w:pPr>
            <w:tabs>
              <w:tab w:val="left" w:pos="720"/>
            </w:tabs>
            <w:spacing w:before="40"/>
            <w:ind w:right="-86"/>
          </w:pPr>
        </w:pPrChange>
      </w:pPr>
      <w:del w:id="13" w:author="Nicole LaDue" w:date="2010-11-07T13:41:00Z">
        <w:r w:rsidDel="005B17E1">
          <w:delText xml:space="preserve"> </w:delText>
        </w:r>
      </w:del>
      <w:r>
        <w:t xml:space="preserve">Buoyancy causes materials to rise or fall due to the relative density of materials. </w:t>
      </w:r>
    </w:p>
    <w:p w:rsidR="009F26DE" w:rsidRPr="00EE278A" w:rsidRDefault="00EE278A">
      <w:pPr>
        <w:rPr>
          <w:b/>
        </w:rPr>
      </w:pPr>
      <w:r w:rsidRPr="00EE278A">
        <w:rPr>
          <w:b/>
        </w:rPr>
        <w:t xml:space="preserve">1. </w:t>
      </w:r>
      <w:commentRangeStart w:id="14"/>
      <w:r w:rsidRPr="00EE278A">
        <w:rPr>
          <w:b/>
        </w:rPr>
        <w:t>Descri</w:t>
      </w:r>
      <w:r>
        <w:rPr>
          <w:b/>
        </w:rPr>
        <w:t>p</w:t>
      </w:r>
      <w:r w:rsidR="008E253A">
        <w:rPr>
          <w:b/>
        </w:rPr>
        <w:t>tion of movement in th</w:t>
      </w:r>
      <w:r w:rsidRPr="00EE278A">
        <w:rPr>
          <w:b/>
        </w:rPr>
        <w:t xml:space="preserve">e mantle and </w:t>
      </w:r>
      <w:r w:rsidR="00C22A55" w:rsidRPr="00EE278A">
        <w:rPr>
          <w:b/>
        </w:rPr>
        <w:t>lithosphere</w:t>
      </w:r>
      <w:commentRangeEnd w:id="14"/>
      <w:r w:rsidR="00E82342">
        <w:rPr>
          <w:rStyle w:val="CommentReference"/>
          <w:vanish/>
        </w:rPr>
        <w:commentReference w:id="14"/>
      </w:r>
    </w:p>
    <w:p w:rsidR="003A14C8" w:rsidRPr="003A14C8" w:rsidRDefault="003A14C8">
      <w:r w:rsidRPr="003A14C8">
        <w:t>The following is from the readings for lesson 14 (</w:t>
      </w:r>
      <w:hyperlink r:id="rId6" w:history="1">
        <w:r w:rsidRPr="003A14C8">
          <w:rPr>
            <w:rStyle w:val="Hyperlink"/>
          </w:rPr>
          <w:t>http://pubs.usgs.gov/gip/dynamic/unanswered.html</w:t>
        </w:r>
      </w:hyperlink>
      <w:r w:rsidRPr="003A14C8">
        <w:t>)</w:t>
      </w:r>
    </w:p>
    <w:p w:rsidR="00960880" w:rsidRDefault="003A14C8" w:rsidP="003A14C8">
      <w:pPr>
        <w:pStyle w:val="NormalWeb"/>
        <w:spacing w:before="2" w:after="2"/>
        <w:rPr>
          <w:sz w:val="22"/>
        </w:rPr>
        <w:sectPr w:rsidR="00960880">
          <w:pgSz w:w="12240" w:h="15840"/>
          <w:pgMar w:top="1440" w:right="1800" w:bottom="1440" w:left="1800" w:gutter="0"/>
          <w:printerSettings r:id="rId7"/>
        </w:sectPr>
      </w:pPr>
      <w:r>
        <w:rPr>
          <w:sz w:val="22"/>
        </w:rPr>
        <w:t>“</w:t>
      </w:r>
    </w:p>
    <w:p w:rsidR="003A14C8" w:rsidRPr="003A14C8" w:rsidRDefault="003A14C8" w:rsidP="003A14C8">
      <w:pPr>
        <w:pStyle w:val="NormalWeb"/>
        <w:spacing w:before="2" w:after="2"/>
        <w:rPr>
          <w:sz w:val="22"/>
        </w:rPr>
      </w:pPr>
      <w:r w:rsidRPr="003A14C8">
        <w:rPr>
          <w:sz w:val="22"/>
        </w:rPr>
        <w:t>The mobile rock beneath the rigid plates is believed to be moving in a circular manner somewhat like a pot of thick soup when heated to boiling. The heated soup rises to the surface, spreads and begins to coo</w:t>
      </w:r>
      <w:r w:rsidR="00960880" w:rsidRPr="003A14C8">
        <w:rPr>
          <w:noProof/>
        </w:rPr>
        <w:drawing>
          <wp:inline distT="0" distB="0" distL="0" distR="0">
            <wp:extent cx="2314392" cy="3328641"/>
            <wp:effectExtent l="25400" t="0" r="0" b="0"/>
            <wp:docPr id="5" name="Picture 0"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png"/>
                    <pic:cNvPicPr/>
                  </pic:nvPicPr>
                  <pic:blipFill>
                    <a:blip r:embed="rId8"/>
                    <a:stretch>
                      <a:fillRect/>
                    </a:stretch>
                  </pic:blipFill>
                  <pic:spPr>
                    <a:xfrm>
                      <a:off x="0" y="0"/>
                      <a:ext cx="2312448" cy="3327662"/>
                    </a:xfrm>
                    <a:prstGeom prst="rect">
                      <a:avLst/>
                    </a:prstGeom>
                  </pic:spPr>
                </pic:pic>
              </a:graphicData>
            </a:graphic>
          </wp:inline>
        </w:drawing>
      </w:r>
      <w:r w:rsidRPr="003A14C8">
        <w:rPr>
          <w:sz w:val="22"/>
        </w:rPr>
        <w:t xml:space="preserve">l, and then sinks back to the bottom of the pot where it is reheated and rises again. This cycle is repeated over and over to generate what scientists call a </w:t>
      </w:r>
      <w:r w:rsidRPr="003A14C8">
        <w:rPr>
          <w:i/>
          <w:sz w:val="22"/>
        </w:rPr>
        <w:t>convection cell</w:t>
      </w:r>
      <w:r w:rsidRPr="003A14C8">
        <w:rPr>
          <w:sz w:val="22"/>
        </w:rPr>
        <w:t xml:space="preserve"> or </w:t>
      </w:r>
      <w:r w:rsidRPr="003A14C8">
        <w:rPr>
          <w:i/>
          <w:sz w:val="22"/>
        </w:rPr>
        <w:t>convective flow.</w:t>
      </w:r>
      <w:r w:rsidRPr="003A14C8">
        <w:rPr>
          <w:sz w:val="22"/>
        </w:rPr>
        <w:t xml:space="preserve"> While convective flow can be observed easily in a pot of boiling soup, the idea of such a process stirring up the Earth's interior is much more difficult to grasp. While we know that convective motion in the Earth is much, much slower than that of boiling soup, many unanswered questions remain: How many convection cells exist? Where and how do they originate? What is their structure?</w:t>
      </w:r>
    </w:p>
    <w:p w:rsidR="00960880" w:rsidRDefault="00960880" w:rsidP="003A14C8">
      <w:pPr>
        <w:pStyle w:val="NormalWeb"/>
        <w:spacing w:before="2" w:after="2"/>
        <w:sectPr w:rsidR="00960880">
          <w:type w:val="continuous"/>
          <w:pgSz w:w="12240" w:h="15840"/>
          <w:pgMar w:top="1440" w:right="1800" w:bottom="1440" w:left="1800" w:gutter="0"/>
          <w:cols w:num="2"/>
          <w:printerSettings r:id="rId9"/>
        </w:sectPr>
      </w:pPr>
    </w:p>
    <w:p w:rsidR="00960880" w:rsidRDefault="00960880" w:rsidP="003A14C8">
      <w:pPr>
        <w:pStyle w:val="NormalWeb"/>
        <w:spacing w:before="2" w:after="2"/>
      </w:pPr>
    </w:p>
    <w:p w:rsidR="003A14C8" w:rsidRDefault="003A14C8" w:rsidP="003A14C8">
      <w:pPr>
        <w:pStyle w:val="NormalWeb"/>
        <w:spacing w:before="2" w:after="2"/>
        <w:sectPr w:rsidR="003A14C8">
          <w:type w:val="continuous"/>
          <w:pgSz w:w="12240" w:h="15840"/>
          <w:pgMar w:top="1440" w:right="1800" w:bottom="1440" w:left="1800" w:gutter="0"/>
          <w:printerSettings r:id="rId10"/>
        </w:sectPr>
      </w:pPr>
    </w:p>
    <w:p w:rsidR="003A14C8" w:rsidRDefault="003A14C8" w:rsidP="003A14C8">
      <w:pPr>
        <w:pStyle w:val="NormalWeb"/>
        <w:spacing w:before="2" w:after="2"/>
      </w:pPr>
    </w:p>
    <w:p w:rsidR="003A14C8" w:rsidRDefault="003A14C8" w:rsidP="003A14C8">
      <w:pPr>
        <w:pStyle w:val="NormalWeb"/>
        <w:spacing w:before="2" w:after="2"/>
      </w:pPr>
    </w:p>
    <w:p w:rsidR="003A14C8" w:rsidRDefault="003A14C8" w:rsidP="003A14C8">
      <w:pPr>
        <w:pStyle w:val="NormalWeb"/>
        <w:spacing w:before="2" w:after="2"/>
      </w:pPr>
    </w:p>
    <w:p w:rsidR="003A14C8" w:rsidRDefault="003A14C8" w:rsidP="003A14C8">
      <w:pPr>
        <w:pStyle w:val="NormalWeb"/>
        <w:spacing w:before="2" w:after="2"/>
      </w:pPr>
    </w:p>
    <w:p w:rsidR="003A14C8" w:rsidRDefault="003A14C8" w:rsidP="003A14C8">
      <w:pPr>
        <w:pStyle w:val="NormalWeb"/>
        <w:spacing w:before="2" w:after="2"/>
      </w:pPr>
    </w:p>
    <w:p w:rsidR="003A14C8" w:rsidRDefault="003A14C8" w:rsidP="003A14C8">
      <w:pPr>
        <w:pStyle w:val="NormalWeb"/>
        <w:spacing w:before="2" w:after="2"/>
      </w:pPr>
    </w:p>
    <w:p w:rsidR="003A14C8" w:rsidRDefault="003A14C8" w:rsidP="003A14C8">
      <w:pPr>
        <w:pStyle w:val="NormalWeb"/>
        <w:spacing w:before="2" w:after="2"/>
      </w:pPr>
    </w:p>
    <w:p w:rsidR="003A14C8" w:rsidRPr="003A14C8" w:rsidRDefault="003A14C8" w:rsidP="003A14C8">
      <w:pPr>
        <w:pStyle w:val="NormalWeb"/>
        <w:spacing w:before="2" w:after="2"/>
        <w:rPr>
          <w:sz w:val="22"/>
        </w:rPr>
      </w:pPr>
      <w:r w:rsidRPr="003A14C8">
        <w:rPr>
          <w:sz w:val="22"/>
        </w:rPr>
        <w:t xml:space="preserve">Convection cannot take place without a source of heat. Heat within the Earth comes from two main sources: </w:t>
      </w:r>
      <w:r w:rsidRPr="003A14C8">
        <w:rPr>
          <w:i/>
          <w:sz w:val="22"/>
        </w:rPr>
        <w:t>radioactive decay</w:t>
      </w:r>
      <w:r w:rsidRPr="003A14C8">
        <w:rPr>
          <w:sz w:val="22"/>
        </w:rPr>
        <w:t xml:space="preserve"> and </w:t>
      </w:r>
      <w:r w:rsidRPr="003A14C8">
        <w:rPr>
          <w:i/>
          <w:sz w:val="22"/>
        </w:rPr>
        <w:t>residual heat.</w:t>
      </w:r>
      <w:r w:rsidRPr="003A14C8">
        <w:rPr>
          <w:sz w:val="22"/>
        </w:rPr>
        <w:t xml:space="preserve"> Radioactive decay, a spontaneous process that is the basis of "isotopic clocks" used to date rocks, involves the loss of particles from the nucleus of an isotope (the </w:t>
      </w:r>
      <w:r w:rsidRPr="003A14C8">
        <w:rPr>
          <w:i/>
          <w:sz w:val="22"/>
        </w:rPr>
        <w:t>parent</w:t>
      </w:r>
      <w:r w:rsidRPr="003A14C8">
        <w:rPr>
          <w:sz w:val="22"/>
        </w:rPr>
        <w:t xml:space="preserve">) to form an isotope of a new element (the </w:t>
      </w:r>
      <w:r w:rsidRPr="003A14C8">
        <w:rPr>
          <w:i/>
          <w:sz w:val="22"/>
        </w:rPr>
        <w:t>daughter</w:t>
      </w:r>
      <w:r w:rsidRPr="003A14C8">
        <w:rPr>
          <w:sz w:val="22"/>
        </w:rPr>
        <w:t xml:space="preserve">). The radioactive decay of naturally occurring chemical elements -- most notably uranium, thorium, and potassium -- releases energy in the form of heat, which slowly migrates toward the Earth's surface. Residual heat is gravitational energy left over from the formation of the Earth -- 4.6 billion years ago -- by the "falling together" and compression of cosmic debris. How and why the escape of interior heat becomes concentrated in certain regions to form convection cells remains a mystery. </w:t>
      </w:r>
    </w:p>
    <w:p w:rsidR="003A14C8" w:rsidRDefault="003A14C8" w:rsidP="003A14C8">
      <w:pPr>
        <w:pStyle w:val="NormalWeb"/>
        <w:spacing w:before="2" w:after="2"/>
        <w:sectPr w:rsidR="003A14C8">
          <w:type w:val="continuous"/>
          <w:pgSz w:w="12240" w:h="15840"/>
          <w:pgMar w:top="1440" w:right="1800" w:bottom="1440" w:left="1800" w:gutter="0"/>
          <w:printerSettings r:id="rId11"/>
        </w:sectPr>
      </w:pPr>
    </w:p>
    <w:p w:rsidR="00EE278A" w:rsidRDefault="003A14C8" w:rsidP="003A14C8">
      <w:pPr>
        <w:pStyle w:val="NormalWeb"/>
        <w:spacing w:before="2" w:after="2"/>
        <w:rPr>
          <w:sz w:val="22"/>
        </w:rPr>
      </w:pPr>
      <w:r w:rsidRPr="003A14C8">
        <w:rPr>
          <w:sz w:val="22"/>
        </w:rPr>
        <w:t xml:space="preserve">Until the 1990s, prevailing explanations about what drives plate tectonics have emphasized mantle convection, and most earth scientists believed that seafloor spreading was the primary mechanism. Cold, denser material </w:t>
      </w:r>
      <w:proofErr w:type="spellStart"/>
      <w:r w:rsidRPr="003A14C8">
        <w:rPr>
          <w:sz w:val="22"/>
        </w:rPr>
        <w:t>convects</w:t>
      </w:r>
      <w:proofErr w:type="spellEnd"/>
      <w:r w:rsidRPr="003A14C8">
        <w:rPr>
          <w:sz w:val="22"/>
        </w:rPr>
        <w:t xml:space="preserve"> downward and hotter, </w:t>
      </w:r>
      <w:r w:rsidR="00C22A55">
        <w:rPr>
          <w:sz w:val="22"/>
        </w:rPr>
        <w:t>less dense</w:t>
      </w:r>
      <w:r w:rsidRPr="003A14C8">
        <w:rPr>
          <w:sz w:val="22"/>
        </w:rPr>
        <w:t xml:space="preserve"> material rises because of gravity; this movement of material is an essential part of convection. In addition to the convective forces, some geologists argue that the intrusion of magma into the spreading ridge provides an additional force (called "ridge push") to propel and maintain plate movement. Thus, </w:t>
      </w:r>
      <w:proofErr w:type="spellStart"/>
      <w:r w:rsidRPr="003A14C8">
        <w:rPr>
          <w:sz w:val="22"/>
        </w:rPr>
        <w:t>subduction</w:t>
      </w:r>
      <w:proofErr w:type="spellEnd"/>
      <w:r w:rsidRPr="003A14C8">
        <w:rPr>
          <w:sz w:val="22"/>
        </w:rPr>
        <w:t xml:space="preserve"> processes are considered to be secondary, a logical but largely passive consequence of seafloor spreading. In recent years however, the tide has turned. Most scientists now favor the notion that forces associated with </w:t>
      </w:r>
      <w:proofErr w:type="spellStart"/>
      <w:r w:rsidRPr="003A14C8">
        <w:rPr>
          <w:sz w:val="22"/>
        </w:rPr>
        <w:t>subduction</w:t>
      </w:r>
      <w:proofErr w:type="spellEnd"/>
      <w:r w:rsidRPr="003A14C8">
        <w:rPr>
          <w:sz w:val="22"/>
        </w:rPr>
        <w:t xml:space="preserve"> are more important than seafloor spreading. Professor </w:t>
      </w:r>
      <w:proofErr w:type="spellStart"/>
      <w:r w:rsidRPr="003A14C8">
        <w:rPr>
          <w:sz w:val="22"/>
        </w:rPr>
        <w:t>Seiya</w:t>
      </w:r>
      <w:proofErr w:type="spellEnd"/>
      <w:r w:rsidRPr="003A14C8">
        <w:rPr>
          <w:sz w:val="22"/>
        </w:rPr>
        <w:t xml:space="preserve"> </w:t>
      </w:r>
      <w:proofErr w:type="spellStart"/>
      <w:r w:rsidRPr="003A14C8">
        <w:rPr>
          <w:sz w:val="22"/>
        </w:rPr>
        <w:t>Uyeda</w:t>
      </w:r>
      <w:proofErr w:type="spellEnd"/>
      <w:r w:rsidRPr="003A14C8">
        <w:rPr>
          <w:sz w:val="22"/>
        </w:rPr>
        <w:t xml:space="preserve"> (Tokai University, Japan), a world-renowned expert in plate tectonics, concluded in his keynote address at a major scientific conference on </w:t>
      </w:r>
      <w:proofErr w:type="spellStart"/>
      <w:r w:rsidRPr="003A14C8">
        <w:rPr>
          <w:sz w:val="22"/>
        </w:rPr>
        <w:t>subduction</w:t>
      </w:r>
      <w:proofErr w:type="spellEnd"/>
      <w:r w:rsidRPr="003A14C8">
        <w:rPr>
          <w:sz w:val="22"/>
        </w:rPr>
        <w:t xml:space="preserve"> processes in June 1994 that "</w:t>
      </w:r>
      <w:proofErr w:type="spellStart"/>
      <w:r w:rsidRPr="003A14C8">
        <w:rPr>
          <w:sz w:val="22"/>
        </w:rPr>
        <w:t>subduction</w:t>
      </w:r>
      <w:proofErr w:type="spellEnd"/>
      <w:r w:rsidRPr="003A14C8">
        <w:rPr>
          <w:sz w:val="22"/>
        </w:rPr>
        <w:t xml:space="preserve"> . . . plays a more fundamental role than seafloor spreading in shaping the earth's surface features" and "running the plate tectonic machinery." The gravity-controlled sinking of a cold, denser oceanic slab into the </w:t>
      </w:r>
      <w:proofErr w:type="spellStart"/>
      <w:r w:rsidRPr="003A14C8">
        <w:rPr>
          <w:sz w:val="22"/>
        </w:rPr>
        <w:t>subduction</w:t>
      </w:r>
      <w:proofErr w:type="spellEnd"/>
      <w:r w:rsidRPr="003A14C8">
        <w:rPr>
          <w:sz w:val="22"/>
        </w:rPr>
        <w:t xml:space="preserve"> zone (called "slab pull") -- dragging the rest of the plate along with it -- is now considered to be the driving force of plate tectoni</w:t>
      </w:r>
      <w:r>
        <w:rPr>
          <w:sz w:val="22"/>
        </w:rPr>
        <w:t>cs”.</w:t>
      </w:r>
    </w:p>
    <w:p w:rsidR="003A14C8" w:rsidRDefault="00EE278A" w:rsidP="003A14C8">
      <w:pPr>
        <w:pStyle w:val="NormalWeb"/>
        <w:spacing w:before="2" w:after="2"/>
        <w:rPr>
          <w:sz w:val="22"/>
        </w:rPr>
      </w:pPr>
      <w:r>
        <w:rPr>
          <w:sz w:val="22"/>
        </w:rPr>
        <w:tab/>
        <w:t>Slab pull occ</w:t>
      </w:r>
      <w:r w:rsidR="001F0EBE">
        <w:rPr>
          <w:sz w:val="22"/>
        </w:rPr>
        <w:t>urs because oceanic lithospher</w:t>
      </w:r>
      <w:r>
        <w:rPr>
          <w:sz w:val="22"/>
        </w:rPr>
        <w:t>e</w:t>
      </w:r>
      <w:r w:rsidR="001F0EBE">
        <w:rPr>
          <w:sz w:val="22"/>
        </w:rPr>
        <w:t xml:space="preserve"> slow</w:t>
      </w:r>
      <w:r>
        <w:rPr>
          <w:sz w:val="22"/>
        </w:rPr>
        <w:t>ly cools as it moves away fro</w:t>
      </w:r>
      <w:r w:rsidR="001F0EBE">
        <w:rPr>
          <w:sz w:val="22"/>
        </w:rPr>
        <w:t>m</w:t>
      </w:r>
      <w:r>
        <w:rPr>
          <w:sz w:val="22"/>
        </w:rPr>
        <w:t xml:space="preserve"> a spreading ridge.  This gradual cooling causes the </w:t>
      </w:r>
      <w:r w:rsidR="00C22A55">
        <w:rPr>
          <w:sz w:val="22"/>
        </w:rPr>
        <w:t>oceanic</w:t>
      </w:r>
      <w:r>
        <w:rPr>
          <w:sz w:val="22"/>
        </w:rPr>
        <w:t xml:space="preserve"> lithosphere to become denser.  Eventually, it becomes denser than the underlying mantle and begins to sink.  </w:t>
      </w:r>
      <w:proofErr w:type="spellStart"/>
      <w:r>
        <w:rPr>
          <w:sz w:val="22"/>
        </w:rPr>
        <w:t>Subduction</w:t>
      </w:r>
      <w:proofErr w:type="spellEnd"/>
      <w:r>
        <w:rPr>
          <w:sz w:val="22"/>
        </w:rPr>
        <w:t xml:space="preserve"> zones are zones where the </w:t>
      </w:r>
      <w:r w:rsidR="00C22A55">
        <w:rPr>
          <w:sz w:val="22"/>
        </w:rPr>
        <w:t>oceanic</w:t>
      </w:r>
      <w:r>
        <w:rPr>
          <w:sz w:val="22"/>
        </w:rPr>
        <w:t xml:space="preserve"> lithosphere is sinking.</w:t>
      </w:r>
    </w:p>
    <w:p w:rsidR="003A14C8" w:rsidRPr="0024351C" w:rsidRDefault="003A14C8" w:rsidP="003A14C8">
      <w:pPr>
        <w:pStyle w:val="NormalWeb"/>
        <w:spacing w:before="2" w:after="2"/>
        <w:rPr>
          <w:rFonts w:ascii="Arial" w:hAnsi="Arial"/>
          <w:sz w:val="22"/>
        </w:rPr>
      </w:pPr>
    </w:p>
    <w:p w:rsidR="006E349B" w:rsidRPr="0024351C" w:rsidRDefault="006E349B" w:rsidP="003A14C8">
      <w:pPr>
        <w:pStyle w:val="NormalWeb"/>
        <w:spacing w:before="2" w:after="2"/>
        <w:rPr>
          <w:rFonts w:ascii="Arial" w:hAnsi="Arial"/>
          <w:sz w:val="22"/>
        </w:rPr>
      </w:pPr>
      <w:r w:rsidRPr="0024351C">
        <w:rPr>
          <w:rFonts w:ascii="Arial" w:hAnsi="Arial"/>
          <w:sz w:val="22"/>
        </w:rPr>
        <w:t xml:space="preserve">In some ways, circulation in </w:t>
      </w:r>
      <w:r w:rsidR="0024351C" w:rsidRPr="0024351C">
        <w:rPr>
          <w:rFonts w:ascii="Arial" w:hAnsi="Arial"/>
          <w:sz w:val="22"/>
        </w:rPr>
        <w:t xml:space="preserve">mantle </w:t>
      </w:r>
      <w:r w:rsidR="00C22A55">
        <w:rPr>
          <w:rFonts w:ascii="Arial" w:hAnsi="Arial"/>
          <w:sz w:val="22"/>
        </w:rPr>
        <w:t>is</w:t>
      </w:r>
      <w:r w:rsidR="0024351C" w:rsidRPr="0024351C">
        <w:rPr>
          <w:rFonts w:ascii="Arial" w:hAnsi="Arial"/>
          <w:sz w:val="22"/>
        </w:rPr>
        <w:t xml:space="preserve"> analogous to </w:t>
      </w:r>
      <w:proofErr w:type="spellStart"/>
      <w:r w:rsidR="0024351C" w:rsidRPr="0024351C">
        <w:rPr>
          <w:rFonts w:ascii="Arial" w:hAnsi="Arial"/>
          <w:sz w:val="22"/>
        </w:rPr>
        <w:t>thermohaline</w:t>
      </w:r>
      <w:proofErr w:type="spellEnd"/>
      <w:r w:rsidR="0024351C" w:rsidRPr="0024351C">
        <w:rPr>
          <w:rFonts w:ascii="Arial" w:hAnsi="Arial"/>
          <w:sz w:val="22"/>
        </w:rPr>
        <w:t xml:space="preserve"> circulation.  </w:t>
      </w:r>
      <w:r w:rsidR="0024351C">
        <w:rPr>
          <w:rFonts w:ascii="Arial" w:hAnsi="Arial"/>
          <w:sz w:val="22"/>
        </w:rPr>
        <w:t xml:space="preserve">As a review of </w:t>
      </w:r>
      <w:proofErr w:type="spellStart"/>
      <w:r w:rsidR="0024351C">
        <w:rPr>
          <w:rFonts w:ascii="Arial" w:hAnsi="Arial"/>
          <w:sz w:val="22"/>
        </w:rPr>
        <w:t>theromohaline</w:t>
      </w:r>
      <w:proofErr w:type="spellEnd"/>
      <w:r w:rsidR="0024351C">
        <w:rPr>
          <w:rFonts w:ascii="Arial" w:hAnsi="Arial"/>
          <w:sz w:val="22"/>
        </w:rPr>
        <w:t xml:space="preserve"> circulation, </w:t>
      </w:r>
      <w:r w:rsidR="00C22A55">
        <w:rPr>
          <w:rFonts w:ascii="Arial" w:hAnsi="Arial"/>
          <w:sz w:val="22"/>
        </w:rPr>
        <w:t xml:space="preserve">read the </w:t>
      </w:r>
      <w:commentRangeStart w:id="15"/>
      <w:r w:rsidR="00C22A55">
        <w:rPr>
          <w:rFonts w:ascii="Arial" w:hAnsi="Arial"/>
          <w:sz w:val="22"/>
        </w:rPr>
        <w:t xml:space="preserve">following two paragraphs </w:t>
      </w:r>
      <w:commentRangeEnd w:id="15"/>
      <w:r w:rsidR="002E078B">
        <w:rPr>
          <w:rStyle w:val="CommentReference"/>
          <w:rFonts w:ascii="Arial" w:hAnsi="Arial" w:cstheme="minorBidi"/>
          <w:vanish/>
        </w:rPr>
        <w:commentReference w:id="15"/>
      </w:r>
      <w:r w:rsidR="00C22A55">
        <w:rPr>
          <w:rFonts w:ascii="Arial" w:hAnsi="Arial"/>
          <w:sz w:val="22"/>
        </w:rPr>
        <w:t xml:space="preserve">from </w:t>
      </w:r>
      <w:r w:rsidR="0024351C">
        <w:rPr>
          <w:rFonts w:ascii="Arial" w:hAnsi="Arial"/>
          <w:sz w:val="22"/>
        </w:rPr>
        <w:t xml:space="preserve">Chapter 3 </w:t>
      </w:r>
      <w:r w:rsidR="00EE278A">
        <w:rPr>
          <w:rFonts w:ascii="Arial" w:hAnsi="Arial"/>
          <w:sz w:val="22"/>
        </w:rPr>
        <w:t>in</w:t>
      </w:r>
      <w:r w:rsidR="0024351C">
        <w:rPr>
          <w:rFonts w:ascii="Arial" w:hAnsi="Arial"/>
          <w:sz w:val="22"/>
        </w:rPr>
        <w:t xml:space="preserve"> lesson 7.  If you do not remember lesson 7, you may need to go back and review the lesson before attempting to complete this exercise.</w:t>
      </w:r>
    </w:p>
    <w:p w:rsidR="0024351C" w:rsidRDefault="0024351C" w:rsidP="003A14C8">
      <w:pPr>
        <w:pStyle w:val="NormalWeb"/>
        <w:spacing w:before="2" w:after="2"/>
        <w:rPr>
          <w:sz w:val="22"/>
        </w:rPr>
      </w:pPr>
    </w:p>
    <w:p w:rsidR="00EE278A" w:rsidRDefault="00EE278A" w:rsidP="0024351C">
      <w:pPr>
        <w:spacing w:after="0"/>
        <w:rPr>
          <w:rFonts w:ascii="Times New Roman" w:hAnsi="Times New Roman"/>
        </w:rPr>
      </w:pPr>
    </w:p>
    <w:p w:rsidR="00EE278A" w:rsidRPr="00EE278A" w:rsidRDefault="00EE278A" w:rsidP="0024351C">
      <w:pPr>
        <w:spacing w:after="0"/>
        <w:rPr>
          <w:b/>
        </w:rPr>
      </w:pPr>
      <w:r w:rsidRPr="00EE278A">
        <w:rPr>
          <w:b/>
        </w:rPr>
        <w:t xml:space="preserve">2. </w:t>
      </w:r>
      <w:r>
        <w:rPr>
          <w:b/>
        </w:rPr>
        <w:t>Descri</w:t>
      </w:r>
      <w:r w:rsidRPr="00EE278A">
        <w:rPr>
          <w:b/>
        </w:rPr>
        <w:t>p</w:t>
      </w:r>
      <w:r>
        <w:rPr>
          <w:b/>
        </w:rPr>
        <w:t>t</w:t>
      </w:r>
      <w:r w:rsidRPr="00EE278A">
        <w:rPr>
          <w:b/>
        </w:rPr>
        <w:t xml:space="preserve">ion of </w:t>
      </w:r>
      <w:proofErr w:type="spellStart"/>
      <w:r w:rsidRPr="00EE278A">
        <w:rPr>
          <w:b/>
        </w:rPr>
        <w:t>thermohaline</w:t>
      </w:r>
      <w:proofErr w:type="spellEnd"/>
      <w:r w:rsidRPr="00EE278A">
        <w:rPr>
          <w:b/>
        </w:rPr>
        <w:t xml:space="preserve"> circulation</w:t>
      </w:r>
    </w:p>
    <w:p w:rsidR="00EE278A" w:rsidRDefault="00EE278A" w:rsidP="0024351C">
      <w:pPr>
        <w:spacing w:after="0"/>
        <w:rPr>
          <w:rFonts w:ascii="Times New Roman" w:hAnsi="Times New Roman"/>
        </w:rPr>
      </w:pPr>
    </w:p>
    <w:p w:rsidR="0061184A" w:rsidRDefault="0061184A" w:rsidP="0024351C">
      <w:pPr>
        <w:spacing w:after="0"/>
        <w:rPr>
          <w:rFonts w:ascii="Times New Roman" w:hAnsi="Times New Roman"/>
        </w:rPr>
        <w:sectPr w:rsidR="0061184A">
          <w:type w:val="continuous"/>
          <w:pgSz w:w="12240" w:h="15840"/>
          <w:pgMar w:top="1440" w:right="1800" w:bottom="1440" w:left="1800" w:gutter="0"/>
          <w:printerSettings r:id="rId12"/>
        </w:sectPr>
      </w:pPr>
    </w:p>
    <w:p w:rsidR="00960880" w:rsidRDefault="0024351C" w:rsidP="0024351C">
      <w:pPr>
        <w:spacing w:after="0"/>
        <w:rPr>
          <w:rFonts w:ascii="Times New Roman" w:hAnsi="Times New Roman"/>
        </w:rPr>
        <w:sectPr w:rsidR="00960880">
          <w:type w:val="continuous"/>
          <w:pgSz w:w="12240" w:h="15840"/>
          <w:pgMar w:top="1440" w:right="1800" w:bottom="1440" w:left="1800" w:gutter="0"/>
          <w:printerSettings r:id="rId13"/>
        </w:sectPr>
      </w:pPr>
      <w:r w:rsidRPr="0024351C">
        <w:rPr>
          <w:rFonts w:ascii="Times New Roman" w:hAnsi="Times New Roman"/>
        </w:rPr>
        <w:t xml:space="preserve">The principle behind the global circulation of deep ocean water in the oceans is the same </w:t>
      </w:r>
      <w:del w:id="16" w:author="Nicole LaDue" w:date="2010-11-07T14:48:00Z">
        <w:r w:rsidRPr="0024351C" w:rsidDel="002E078B">
          <w:rPr>
            <w:rFonts w:ascii="Times New Roman" w:hAnsi="Times New Roman"/>
          </w:rPr>
          <w:delText xml:space="preserve">as that which explains </w:delText>
        </w:r>
      </w:del>
      <w:r w:rsidRPr="0024351C">
        <w:rPr>
          <w:rFonts w:ascii="Times New Roman" w:hAnsi="Times New Roman"/>
        </w:rPr>
        <w:t>the circulation of air in the atmosphere</w:t>
      </w:r>
      <w:ins w:id="17" w:author="Nicole LaDue" w:date="2010-11-07T14:48:00Z">
        <w:r w:rsidR="002E078B">
          <w:rPr>
            <w:rFonts w:ascii="Times New Roman" w:hAnsi="Times New Roman"/>
          </w:rPr>
          <w:t>.  This principle is called</w:t>
        </w:r>
      </w:ins>
      <w:del w:id="18" w:author="Nicole LaDue" w:date="2010-11-07T14:48:00Z">
        <w:r w:rsidRPr="0024351C" w:rsidDel="002E078B">
          <w:rPr>
            <w:rFonts w:ascii="Times New Roman" w:hAnsi="Times New Roman"/>
          </w:rPr>
          <w:delText>,</w:delText>
        </w:r>
      </w:del>
      <w:r w:rsidRPr="0024351C">
        <w:rPr>
          <w:rFonts w:ascii="Times New Roman" w:hAnsi="Times New Roman"/>
        </w:rPr>
        <w:t xml:space="preserve"> convection</w:t>
      </w:r>
      <w:proofErr w:type="gramStart"/>
      <w:r w:rsidRPr="0024351C">
        <w:rPr>
          <w:rFonts w:ascii="Times New Roman" w:hAnsi="Times New Roman"/>
        </w:rPr>
        <w:t>.</w:t>
      </w:r>
      <w:ins w:id="19" w:author="Nicole LaDue" w:date="2010-11-07T14:48:00Z">
        <w:r w:rsidR="002E078B">
          <w:rPr>
            <w:rFonts w:ascii="Times New Roman" w:hAnsi="Times New Roman"/>
          </w:rPr>
          <w:t>.</w:t>
        </w:r>
      </w:ins>
      <w:proofErr w:type="gramEnd"/>
      <w:del w:id="20" w:author="Nicole LaDue" w:date="2010-11-07T14:48:00Z">
        <w:r w:rsidRPr="0024351C" w:rsidDel="002E078B">
          <w:rPr>
            <w:rFonts w:ascii="Times New Roman" w:hAnsi="Times New Roman"/>
          </w:rPr>
          <w:delText xml:space="preserve">  </w:delText>
        </w:r>
      </w:del>
    </w:p>
    <w:p w:rsidR="0061184A" w:rsidRDefault="0024351C" w:rsidP="0024351C">
      <w:pPr>
        <w:spacing w:after="0"/>
        <w:rPr>
          <w:rFonts w:ascii="Times New Roman" w:hAnsi="Times New Roman"/>
        </w:rPr>
      </w:pPr>
      <w:r w:rsidRPr="0024351C">
        <w:rPr>
          <w:rFonts w:ascii="Times New Roman" w:hAnsi="Times New Roman"/>
        </w:rPr>
        <w:t xml:space="preserve">Convection occurs when a </w:t>
      </w:r>
      <w:del w:id="21" w:author="Nicole LaDue" w:date="2010-11-07T14:48:00Z">
        <w:r w:rsidRPr="0024351C" w:rsidDel="002E078B">
          <w:rPr>
            <w:rFonts w:ascii="Times New Roman" w:hAnsi="Times New Roman"/>
          </w:rPr>
          <w:delText xml:space="preserve">light </w:delText>
        </w:r>
      </w:del>
      <w:ins w:id="22" w:author="Nicole LaDue" w:date="2010-11-07T14:48:00Z">
        <w:r w:rsidR="002E078B">
          <w:rPr>
            <w:rFonts w:ascii="Times New Roman" w:hAnsi="Times New Roman"/>
          </w:rPr>
          <w:t>less dense</w:t>
        </w:r>
        <w:r w:rsidR="002E078B" w:rsidRPr="0024351C">
          <w:rPr>
            <w:rFonts w:ascii="Times New Roman" w:hAnsi="Times New Roman"/>
          </w:rPr>
          <w:t xml:space="preserve"> </w:t>
        </w:r>
      </w:ins>
      <w:r w:rsidRPr="0024351C">
        <w:rPr>
          <w:rFonts w:ascii="Times New Roman" w:hAnsi="Times New Roman"/>
        </w:rPr>
        <w:t xml:space="preserve">fluid is </w:t>
      </w:r>
      <w:ins w:id="23" w:author="Nicole LaDue" w:date="2010-11-07T14:49:00Z">
        <w:r w:rsidR="002E078B">
          <w:rPr>
            <w:rFonts w:ascii="Times New Roman" w:hAnsi="Times New Roman"/>
          </w:rPr>
          <w:t xml:space="preserve">found </w:t>
        </w:r>
      </w:ins>
      <w:del w:id="24" w:author="Nicole LaDue" w:date="2010-11-07T14:49:00Z">
        <w:r w:rsidRPr="0024351C" w:rsidDel="002E078B">
          <w:rPr>
            <w:rFonts w:ascii="Times New Roman" w:hAnsi="Times New Roman"/>
          </w:rPr>
          <w:delText>overlain by</w:delText>
        </w:r>
      </w:del>
      <w:ins w:id="25" w:author="Nicole LaDue" w:date="2010-11-07T14:49:00Z">
        <w:r w:rsidR="002E078B">
          <w:rPr>
            <w:rFonts w:ascii="Times New Roman" w:hAnsi="Times New Roman"/>
          </w:rPr>
          <w:t>underneath</w:t>
        </w:r>
      </w:ins>
      <w:r w:rsidRPr="0024351C">
        <w:rPr>
          <w:rFonts w:ascii="Times New Roman" w:hAnsi="Times New Roman"/>
        </w:rPr>
        <w:t xml:space="preserve"> a denser fluid, causing a gravitational instability.  </w:t>
      </w:r>
      <w:del w:id="26" w:author="Nicole LaDue" w:date="2010-11-07T14:49:00Z">
        <w:r w:rsidRPr="0024351C" w:rsidDel="002E078B">
          <w:rPr>
            <w:rFonts w:ascii="Times New Roman" w:hAnsi="Times New Roman"/>
          </w:rPr>
          <w:delText xml:space="preserve"> </w:delText>
        </w:r>
      </w:del>
      <w:r w:rsidRPr="0024351C">
        <w:rPr>
          <w:rFonts w:ascii="Times New Roman" w:hAnsi="Times New Roman"/>
        </w:rPr>
        <w:t xml:space="preserve">In the atmosphere, air is hottest at the earth's surface because solar radiation absorbed by the surface is radiated back into the atmosphere at wavelengths that readily interact with molecules of gases in the atmosphere.  This phenomenon is easily observed on a sunny day by placing your hand near the ground surface and feeling the heat radiating from the ground. The atmosphere cools with increasing elevation because the gravitational attraction between the earth and gas molecules in the atmosphere decreases with distance.  This decrease in gravitational attraction causes the average distance between gas molecules to increase resulting in fewer molecular collisions and, therefore, lower temperature.  As the air cools, it's density will increase and it will begin to sink toward the ground where reheating will cause if to rise again, completing the convection cycle.  </w:t>
      </w:r>
    </w:p>
    <w:p w:rsidR="0061184A" w:rsidRDefault="0061184A" w:rsidP="0024351C">
      <w:pPr>
        <w:spacing w:after="0"/>
        <w:rPr>
          <w:rFonts w:ascii="Times New Roman" w:hAnsi="Times New Roman"/>
        </w:rPr>
      </w:pPr>
    </w:p>
    <w:p w:rsidR="0061184A" w:rsidRDefault="0061184A" w:rsidP="0024351C">
      <w:pPr>
        <w:spacing w:after="0"/>
        <w:rPr>
          <w:rFonts w:ascii="Times New Roman" w:hAnsi="Times New Roman"/>
        </w:rPr>
      </w:pPr>
    </w:p>
    <w:p w:rsidR="0061184A" w:rsidRDefault="0061184A" w:rsidP="0024351C">
      <w:pPr>
        <w:spacing w:after="0"/>
        <w:rPr>
          <w:rFonts w:ascii="Times New Roman" w:hAnsi="Times New Roman"/>
        </w:rPr>
      </w:pPr>
    </w:p>
    <w:p w:rsidR="0061184A" w:rsidRDefault="0061184A" w:rsidP="0024351C">
      <w:pPr>
        <w:spacing w:after="0"/>
        <w:rPr>
          <w:rFonts w:ascii="Times New Roman" w:hAnsi="Times New Roman"/>
        </w:rPr>
      </w:pPr>
    </w:p>
    <w:p w:rsidR="0061184A" w:rsidRDefault="0061184A" w:rsidP="0024351C">
      <w:pPr>
        <w:spacing w:after="0"/>
        <w:rPr>
          <w:rFonts w:ascii="Times New Roman" w:hAnsi="Times New Roman"/>
        </w:rPr>
      </w:pPr>
    </w:p>
    <w:p w:rsidR="00960880" w:rsidRDefault="00960880" w:rsidP="0024351C">
      <w:pPr>
        <w:spacing w:after="0"/>
        <w:rPr>
          <w:rFonts w:ascii="Times New Roman" w:hAnsi="Times New Roman"/>
        </w:rPr>
      </w:pPr>
    </w:p>
    <w:p w:rsidR="00960880" w:rsidRDefault="00960880" w:rsidP="00960880">
      <w:pPr>
        <w:spacing w:after="0"/>
        <w:rPr>
          <w:rFonts w:ascii="Times New Roman" w:hAnsi="Times New Roman"/>
        </w:rPr>
      </w:pPr>
      <w:r>
        <w:rPr>
          <w:rFonts w:ascii="Times New Roman" w:hAnsi="Times New Roman"/>
        </w:rPr>
        <w:t>This figure is from the NOAA website.</w:t>
      </w:r>
    </w:p>
    <w:p w:rsidR="00960880" w:rsidRDefault="00960880" w:rsidP="0024351C">
      <w:pPr>
        <w:spacing w:after="0"/>
        <w:rPr>
          <w:rFonts w:ascii="Times New Roman" w:hAnsi="Times New Roman"/>
        </w:rPr>
        <w:sectPr w:rsidR="00960880">
          <w:type w:val="continuous"/>
          <w:pgSz w:w="12240" w:h="15840"/>
          <w:pgMar w:top="1440" w:right="1800" w:bottom="1440" w:left="1800" w:gutter="0"/>
          <w:printerSettings r:id="rId14"/>
        </w:sectPr>
      </w:pPr>
      <w:r>
        <w:rPr>
          <w:noProof/>
        </w:rPr>
        <w:drawing>
          <wp:inline distT="0" distB="0" distL="0" distR="0">
            <wp:extent cx="2514600" cy="1899582"/>
            <wp:effectExtent l="25400" t="0" r="0" b="0"/>
            <wp:docPr id="12" name="Picture 1" descr="ocean conveyor b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cean conveyor belt"/>
                    <pic:cNvPicPr>
                      <a:picLocks noChangeAspect="1" noChangeArrowheads="1"/>
                    </pic:cNvPicPr>
                  </pic:nvPicPr>
                  <pic:blipFill>
                    <a:blip r:embed="rId15"/>
                    <a:srcRect/>
                    <a:stretch>
                      <a:fillRect/>
                    </a:stretch>
                  </pic:blipFill>
                  <pic:spPr bwMode="auto">
                    <a:xfrm>
                      <a:off x="0" y="0"/>
                      <a:ext cx="2514600" cy="1899582"/>
                    </a:xfrm>
                    <a:prstGeom prst="rect">
                      <a:avLst/>
                    </a:prstGeom>
                    <a:noFill/>
                    <a:ln w="9525">
                      <a:noFill/>
                      <a:miter lim="800000"/>
                      <a:headEnd/>
                      <a:tailEnd/>
                    </a:ln>
                  </pic:spPr>
                </pic:pic>
              </a:graphicData>
            </a:graphic>
          </wp:inline>
        </w:drawing>
      </w:r>
    </w:p>
    <w:p w:rsidR="0061184A" w:rsidRDefault="0061184A" w:rsidP="0024351C">
      <w:pPr>
        <w:spacing w:after="0"/>
        <w:rPr>
          <w:rFonts w:ascii="Times New Roman" w:hAnsi="Times New Roman"/>
        </w:rPr>
      </w:pPr>
    </w:p>
    <w:p w:rsidR="0061184A" w:rsidRDefault="0061184A" w:rsidP="0024351C">
      <w:pPr>
        <w:spacing w:after="0"/>
        <w:rPr>
          <w:rFonts w:ascii="Times New Roman" w:hAnsi="Times New Roman"/>
        </w:rPr>
      </w:pPr>
    </w:p>
    <w:p w:rsidR="0024351C" w:rsidRPr="0024351C" w:rsidRDefault="0024351C" w:rsidP="0024351C">
      <w:pPr>
        <w:spacing w:after="0"/>
        <w:rPr>
          <w:rFonts w:ascii="Times New Roman" w:hAnsi="Times New Roman"/>
        </w:rPr>
      </w:pPr>
    </w:p>
    <w:p w:rsidR="0061184A" w:rsidRDefault="0061184A" w:rsidP="0024351C">
      <w:pPr>
        <w:spacing w:after="0"/>
        <w:ind w:firstLine="720"/>
        <w:rPr>
          <w:rFonts w:ascii="Times New Roman" w:hAnsi="Times New Roman"/>
        </w:rPr>
        <w:sectPr w:rsidR="0061184A">
          <w:type w:val="continuous"/>
          <w:pgSz w:w="12240" w:h="15840"/>
          <w:pgMar w:top="1440" w:right="1800" w:bottom="1440" w:left="1800" w:gutter="0"/>
          <w:printerSettings r:id="rId16"/>
        </w:sectPr>
      </w:pPr>
    </w:p>
    <w:p w:rsidR="00960880" w:rsidRDefault="0024351C" w:rsidP="0024351C">
      <w:pPr>
        <w:spacing w:after="0"/>
        <w:ind w:firstLine="720"/>
        <w:rPr>
          <w:rFonts w:ascii="Times New Roman" w:hAnsi="Times New Roman"/>
        </w:rPr>
      </w:pPr>
      <w:r w:rsidRPr="0024351C">
        <w:rPr>
          <w:rFonts w:ascii="Times New Roman" w:hAnsi="Times New Roman"/>
        </w:rPr>
        <w:t xml:space="preserve">Oceans, on the other hand, are heated from above, not from below, so how might they </w:t>
      </w:r>
      <w:proofErr w:type="spellStart"/>
      <w:r w:rsidRPr="0024351C">
        <w:rPr>
          <w:rFonts w:ascii="Times New Roman" w:hAnsi="Times New Roman"/>
        </w:rPr>
        <w:t>convect</w:t>
      </w:r>
      <w:proofErr w:type="spellEnd"/>
      <w:r w:rsidRPr="0024351C">
        <w:rPr>
          <w:rFonts w:ascii="Times New Roman" w:hAnsi="Times New Roman"/>
        </w:rPr>
        <w:t xml:space="preserve">?  Sir Thompson figured out part of the answer.  As wind driven currents move masses of water toward the poles, the </w:t>
      </w:r>
      <w:proofErr w:type="gramStart"/>
      <w:r w:rsidRPr="0024351C">
        <w:rPr>
          <w:rFonts w:ascii="Times New Roman" w:hAnsi="Times New Roman"/>
        </w:rPr>
        <w:t>water</w:t>
      </w:r>
      <w:ins w:id="27" w:author="Nicole LaDue" w:date="2010-11-07T14:51:00Z">
        <w:r w:rsidR="002E078B">
          <w:rPr>
            <w:rFonts w:ascii="Times New Roman" w:hAnsi="Times New Roman"/>
          </w:rPr>
          <w:t xml:space="preserve"> </w:t>
        </w:r>
      </w:ins>
      <w:del w:id="28" w:author="Nicole LaDue" w:date="2010-11-07T14:51:00Z">
        <w:r w:rsidRPr="0024351C" w:rsidDel="002E078B">
          <w:rPr>
            <w:rFonts w:ascii="Times New Roman" w:hAnsi="Times New Roman"/>
          </w:rPr>
          <w:delText xml:space="preserve"> </w:delText>
        </w:r>
      </w:del>
      <w:r w:rsidRPr="0024351C">
        <w:rPr>
          <w:rFonts w:ascii="Times New Roman" w:hAnsi="Times New Roman"/>
        </w:rPr>
        <w:t>cools</w:t>
      </w:r>
      <w:proofErr w:type="gramEnd"/>
      <w:r w:rsidRPr="0024351C">
        <w:rPr>
          <w:rFonts w:ascii="Times New Roman" w:hAnsi="Times New Roman"/>
        </w:rPr>
        <w:t xml:space="preserve"> and becomes denser.  Why does it cool?  Because the solar radiation at the poles is less direct than at the equator. Surface waters also evaporate</w:t>
      </w:r>
      <w:del w:id="29" w:author="Nicole LaDue" w:date="2010-11-07T14:51:00Z">
        <w:r w:rsidRPr="0024351C" w:rsidDel="002E078B">
          <w:rPr>
            <w:rFonts w:ascii="Times New Roman" w:hAnsi="Times New Roman"/>
          </w:rPr>
          <w:delText>s</w:delText>
        </w:r>
      </w:del>
      <w:r w:rsidRPr="0024351C">
        <w:rPr>
          <w:rFonts w:ascii="Times New Roman" w:hAnsi="Times New Roman"/>
        </w:rPr>
        <w:t xml:space="preserve"> </w:t>
      </w:r>
      <w:del w:id="30" w:author="Nicole LaDue" w:date="2010-11-07T14:51:00Z">
        <w:r w:rsidRPr="0024351C" w:rsidDel="002E078B">
          <w:rPr>
            <w:rFonts w:ascii="Times New Roman" w:hAnsi="Times New Roman"/>
          </w:rPr>
          <w:delText xml:space="preserve">which </w:delText>
        </w:r>
      </w:del>
      <w:r w:rsidRPr="0024351C">
        <w:rPr>
          <w:rFonts w:ascii="Times New Roman" w:hAnsi="Times New Roman"/>
        </w:rPr>
        <w:t>remov</w:t>
      </w:r>
      <w:ins w:id="31" w:author="Nicole LaDue" w:date="2010-11-07T14:51:00Z">
        <w:r w:rsidR="002E078B">
          <w:rPr>
            <w:rFonts w:ascii="Times New Roman" w:hAnsi="Times New Roman"/>
          </w:rPr>
          <w:t>ing</w:t>
        </w:r>
      </w:ins>
      <w:del w:id="32" w:author="Nicole LaDue" w:date="2010-11-07T14:51:00Z">
        <w:r w:rsidRPr="0024351C" w:rsidDel="002E078B">
          <w:rPr>
            <w:rFonts w:ascii="Times New Roman" w:hAnsi="Times New Roman"/>
          </w:rPr>
          <w:delText>es</w:delText>
        </w:r>
      </w:del>
      <w:r w:rsidRPr="0024351C">
        <w:rPr>
          <w:rFonts w:ascii="Times New Roman" w:hAnsi="Times New Roman"/>
        </w:rPr>
        <w:t xml:space="preserve"> water molecules but leaves behind the dissolved matter.  The water becomes saltier.  </w:t>
      </w:r>
      <w:r>
        <w:rPr>
          <w:rFonts w:ascii="Times New Roman" w:hAnsi="Times New Roman"/>
        </w:rPr>
        <w:t xml:space="preserve"> In addition, when sea ice forms, water molecu</w:t>
      </w:r>
      <w:r w:rsidR="001F0EBE">
        <w:rPr>
          <w:rFonts w:ascii="Times New Roman" w:hAnsi="Times New Roman"/>
        </w:rPr>
        <w:t>l</w:t>
      </w:r>
      <w:r>
        <w:rPr>
          <w:rFonts w:ascii="Times New Roman" w:hAnsi="Times New Roman"/>
        </w:rPr>
        <w:t xml:space="preserve">es freeze but most of the dissolved salt remains in the water. </w:t>
      </w:r>
      <w:r w:rsidRPr="0024351C">
        <w:rPr>
          <w:rFonts w:ascii="Times New Roman" w:hAnsi="Times New Roman"/>
        </w:rPr>
        <w:t xml:space="preserve">Both the decrease in temperature and the increase concentration of dissolved matter in the water makes the ocean water denser as it moves north.  Eventually the water becomes dense enough to sink in the North Atlantic. But how does it rise again?  What we've described so far suggests a mechanism to accumulate cold, salty bottom waters.  These cold, salty bottom waters must be mixed with less salty and warmer waters before they can rise to the surface again and this mixing occurs by currents and smaller scale convections that occur through out the oceans.  </w:t>
      </w:r>
    </w:p>
    <w:p w:rsidR="00960880" w:rsidRDefault="00960880" w:rsidP="0024351C">
      <w:pPr>
        <w:spacing w:after="0"/>
        <w:ind w:firstLine="720"/>
        <w:rPr>
          <w:rFonts w:ascii="Times New Roman" w:hAnsi="Times New Roman"/>
        </w:rPr>
      </w:pPr>
    </w:p>
    <w:p w:rsidR="0024351C" w:rsidRPr="0024351C" w:rsidRDefault="0024351C" w:rsidP="0024351C">
      <w:pPr>
        <w:spacing w:after="0"/>
        <w:ind w:firstLine="720"/>
        <w:rPr>
          <w:rFonts w:ascii="Times New Roman" w:hAnsi="Times New Roman"/>
        </w:rPr>
      </w:pPr>
    </w:p>
    <w:p w:rsidR="006E349B" w:rsidRDefault="006E349B" w:rsidP="003A14C8">
      <w:pPr>
        <w:pStyle w:val="NormalWeb"/>
        <w:spacing w:before="2" w:after="2"/>
        <w:rPr>
          <w:sz w:val="22"/>
        </w:rPr>
      </w:pPr>
    </w:p>
    <w:p w:rsidR="00EE278A" w:rsidRPr="00EE278A" w:rsidRDefault="00EE278A" w:rsidP="003A14C8">
      <w:pPr>
        <w:pStyle w:val="NormalWeb"/>
        <w:spacing w:before="2" w:after="2"/>
        <w:rPr>
          <w:rFonts w:ascii="Arial" w:hAnsi="Arial"/>
          <w:sz w:val="22"/>
        </w:rPr>
      </w:pPr>
      <w:r w:rsidRPr="00EE278A">
        <w:rPr>
          <w:rFonts w:ascii="Arial" w:hAnsi="Arial"/>
          <w:sz w:val="22"/>
        </w:rPr>
        <w:t>Part A.  Alignment of features and relationships</w:t>
      </w:r>
    </w:p>
    <w:p w:rsidR="00EE278A" w:rsidRDefault="00EE278A" w:rsidP="003A14C8">
      <w:pPr>
        <w:pStyle w:val="NormalWeb"/>
        <w:spacing w:before="2" w:after="2"/>
        <w:rPr>
          <w:sz w:val="22"/>
        </w:rPr>
      </w:pPr>
    </w:p>
    <w:p w:rsidR="006E349B" w:rsidRDefault="00EE278A" w:rsidP="003A14C8">
      <w:pPr>
        <w:pStyle w:val="NormalWeb"/>
        <w:spacing w:before="2" w:after="2"/>
        <w:rPr>
          <w:sz w:val="22"/>
        </w:rPr>
      </w:pPr>
      <w:r>
        <w:rPr>
          <w:sz w:val="22"/>
        </w:rPr>
        <w:t xml:space="preserve">Below are two </w:t>
      </w:r>
      <w:r w:rsidR="00C22A55">
        <w:rPr>
          <w:sz w:val="22"/>
        </w:rPr>
        <w:t>lists</w:t>
      </w:r>
      <w:r>
        <w:rPr>
          <w:sz w:val="22"/>
        </w:rPr>
        <w:t xml:space="preserve"> of features and </w:t>
      </w:r>
      <w:r w:rsidR="00C22A55">
        <w:rPr>
          <w:sz w:val="22"/>
        </w:rPr>
        <w:t>relationships</w:t>
      </w:r>
      <w:r>
        <w:rPr>
          <w:sz w:val="22"/>
        </w:rPr>
        <w:t xml:space="preserve"> mentioned in the descriptions above.   </w:t>
      </w:r>
      <w:r w:rsidR="00C22A55">
        <w:rPr>
          <w:sz w:val="22"/>
        </w:rPr>
        <w:t>Match</w:t>
      </w:r>
      <w:r>
        <w:rPr>
          <w:sz w:val="22"/>
        </w:rPr>
        <w:t xml:space="preserve"> the features and relationships described in the</w:t>
      </w:r>
      <w:r w:rsidR="00C22A55">
        <w:rPr>
          <w:sz w:val="22"/>
        </w:rPr>
        <w:t xml:space="preserve"> section</w:t>
      </w:r>
      <w:r>
        <w:rPr>
          <w:sz w:val="22"/>
        </w:rPr>
        <w:t xml:space="preserve"> about the mantle and lithosphere to those listed for </w:t>
      </w:r>
      <w:proofErr w:type="spellStart"/>
      <w:r>
        <w:rPr>
          <w:sz w:val="22"/>
        </w:rPr>
        <w:t>thermohaline</w:t>
      </w:r>
      <w:proofErr w:type="spellEnd"/>
      <w:r>
        <w:rPr>
          <w:sz w:val="22"/>
        </w:rPr>
        <w:t xml:space="preserve"> circulation.</w:t>
      </w:r>
    </w:p>
    <w:p w:rsidR="006E349B" w:rsidRDefault="006E349B" w:rsidP="003A14C8">
      <w:pPr>
        <w:pStyle w:val="NormalWeb"/>
        <w:spacing w:before="2" w:after="2"/>
        <w:rPr>
          <w:sz w:val="22"/>
        </w:rPr>
      </w:pPr>
    </w:p>
    <w:p w:rsidR="006E349B" w:rsidRDefault="006E349B" w:rsidP="003A14C8">
      <w:pPr>
        <w:pStyle w:val="NormalWeb"/>
        <w:spacing w:before="2" w:after="2"/>
        <w:rPr>
          <w:sz w:val="22"/>
        </w:rPr>
      </w:pPr>
    </w:p>
    <w:tbl>
      <w:tblPr>
        <w:tblStyle w:val="TableGrid"/>
        <w:tblW w:w="0" w:type="auto"/>
        <w:tblLook w:val="00BF"/>
      </w:tblPr>
      <w:tblGrid>
        <w:gridCol w:w="4428"/>
        <w:gridCol w:w="4428"/>
      </w:tblGrid>
      <w:tr w:rsidR="00EE278A">
        <w:tc>
          <w:tcPr>
            <w:tcW w:w="4428" w:type="dxa"/>
          </w:tcPr>
          <w:p w:rsidR="00EE278A" w:rsidRPr="00EE278A" w:rsidRDefault="00EE278A" w:rsidP="003A14C8">
            <w:pPr>
              <w:pStyle w:val="NormalWeb"/>
              <w:spacing w:before="2" w:after="2"/>
              <w:rPr>
                <w:b/>
                <w:sz w:val="22"/>
              </w:rPr>
            </w:pPr>
            <w:r w:rsidRPr="00EE278A">
              <w:rPr>
                <w:b/>
                <w:sz w:val="22"/>
              </w:rPr>
              <w:t>Mantle and lithosphere</w:t>
            </w:r>
          </w:p>
        </w:tc>
        <w:tc>
          <w:tcPr>
            <w:tcW w:w="4428" w:type="dxa"/>
          </w:tcPr>
          <w:p w:rsidR="00EE278A" w:rsidRPr="0068741B" w:rsidRDefault="00EE278A" w:rsidP="003A14C8">
            <w:pPr>
              <w:pStyle w:val="NormalWeb"/>
              <w:spacing w:before="2" w:after="2"/>
              <w:rPr>
                <w:b/>
                <w:sz w:val="22"/>
              </w:rPr>
            </w:pPr>
            <w:proofErr w:type="spellStart"/>
            <w:r w:rsidRPr="0068741B">
              <w:rPr>
                <w:b/>
                <w:sz w:val="22"/>
              </w:rPr>
              <w:t>Thermohaline</w:t>
            </w:r>
            <w:proofErr w:type="spellEnd"/>
          </w:p>
        </w:tc>
      </w:tr>
      <w:tr w:rsidR="00EE278A">
        <w:tc>
          <w:tcPr>
            <w:tcW w:w="4428" w:type="dxa"/>
          </w:tcPr>
          <w:p w:rsidR="00EE278A" w:rsidRPr="001F0EBE" w:rsidRDefault="007F32B6" w:rsidP="00C22A55">
            <w:pPr>
              <w:pStyle w:val="NormalWeb"/>
              <w:spacing w:before="2" w:after="2"/>
              <w:rPr>
                <w:rFonts w:ascii="Arial" w:hAnsi="Arial"/>
                <w:sz w:val="22"/>
              </w:rPr>
            </w:pPr>
            <w:r w:rsidRPr="001F0EBE">
              <w:rPr>
                <w:rFonts w:ascii="Arial" w:hAnsi="Arial"/>
                <w:sz w:val="22"/>
              </w:rPr>
              <w:t xml:space="preserve">a. </w:t>
            </w:r>
            <w:proofErr w:type="gramStart"/>
            <w:r w:rsidR="00C22A55">
              <w:rPr>
                <w:rFonts w:ascii="Arial" w:hAnsi="Arial"/>
                <w:sz w:val="22"/>
              </w:rPr>
              <w:t>less</w:t>
            </w:r>
            <w:proofErr w:type="gramEnd"/>
            <w:r w:rsidR="00C22A55">
              <w:rPr>
                <w:rFonts w:ascii="Arial" w:hAnsi="Arial"/>
                <w:sz w:val="22"/>
              </w:rPr>
              <w:t xml:space="preserve"> dense</w:t>
            </w:r>
            <w:r w:rsidR="008E253A" w:rsidRPr="001F0EBE">
              <w:rPr>
                <w:rFonts w:ascii="Arial" w:hAnsi="Arial"/>
                <w:sz w:val="22"/>
              </w:rPr>
              <w:t xml:space="preserve"> material rises because of gravity </w:t>
            </w:r>
          </w:p>
        </w:tc>
        <w:tc>
          <w:tcPr>
            <w:tcW w:w="4428" w:type="dxa"/>
          </w:tcPr>
          <w:p w:rsidR="00EE278A" w:rsidRPr="001F0EBE" w:rsidRDefault="007F32B6" w:rsidP="003A14C8">
            <w:pPr>
              <w:pStyle w:val="NormalWeb"/>
              <w:spacing w:before="2" w:after="2"/>
              <w:rPr>
                <w:rFonts w:ascii="Arial" w:hAnsi="Arial"/>
                <w:sz w:val="22"/>
              </w:rPr>
            </w:pPr>
            <w:r w:rsidRPr="001F0EBE">
              <w:rPr>
                <w:rFonts w:ascii="Arial" w:hAnsi="Arial"/>
                <w:sz w:val="22"/>
              </w:rPr>
              <w:t xml:space="preserve">a. </w:t>
            </w:r>
            <w:proofErr w:type="gramStart"/>
            <w:r w:rsidR="001F0EBE" w:rsidRPr="001F0EBE">
              <w:rPr>
                <w:rFonts w:ascii="Arial" w:hAnsi="Arial"/>
                <w:sz w:val="22"/>
              </w:rPr>
              <w:t>wind</w:t>
            </w:r>
            <w:proofErr w:type="gramEnd"/>
            <w:r w:rsidR="001F0EBE" w:rsidRPr="001F0EBE">
              <w:rPr>
                <w:rFonts w:ascii="Arial" w:hAnsi="Arial"/>
                <w:sz w:val="22"/>
              </w:rPr>
              <w:t xml:space="preserve"> driven currents move masses of water toward the poles</w:t>
            </w:r>
          </w:p>
        </w:tc>
      </w:tr>
      <w:tr w:rsidR="00EE278A">
        <w:tc>
          <w:tcPr>
            <w:tcW w:w="4428" w:type="dxa"/>
          </w:tcPr>
          <w:p w:rsidR="00EE278A" w:rsidRPr="001F0EBE" w:rsidRDefault="007F32B6" w:rsidP="003A14C8">
            <w:pPr>
              <w:pStyle w:val="NormalWeb"/>
              <w:spacing w:before="2" w:after="2"/>
              <w:rPr>
                <w:rFonts w:ascii="Arial" w:hAnsi="Arial"/>
                <w:sz w:val="22"/>
              </w:rPr>
            </w:pPr>
            <w:r w:rsidRPr="001F0EBE">
              <w:rPr>
                <w:rFonts w:ascii="Arial" w:hAnsi="Arial"/>
                <w:sz w:val="22"/>
              </w:rPr>
              <w:t xml:space="preserve">b. </w:t>
            </w:r>
            <w:proofErr w:type="gramStart"/>
            <w:r w:rsidR="00ED46EA">
              <w:rPr>
                <w:rFonts w:ascii="Arial" w:hAnsi="Arial"/>
                <w:sz w:val="22"/>
              </w:rPr>
              <w:t>c</w:t>
            </w:r>
            <w:r w:rsidR="001F0EBE" w:rsidRPr="001F0EBE">
              <w:rPr>
                <w:rFonts w:ascii="Arial" w:hAnsi="Arial"/>
                <w:sz w:val="22"/>
              </w:rPr>
              <w:t>old</w:t>
            </w:r>
            <w:proofErr w:type="gramEnd"/>
            <w:r w:rsidR="001F0EBE" w:rsidRPr="001F0EBE">
              <w:rPr>
                <w:rFonts w:ascii="Arial" w:hAnsi="Arial"/>
                <w:sz w:val="22"/>
              </w:rPr>
              <w:t xml:space="preserve">, denser material </w:t>
            </w:r>
            <w:proofErr w:type="spellStart"/>
            <w:r w:rsidR="001F0EBE" w:rsidRPr="001F0EBE">
              <w:rPr>
                <w:rFonts w:ascii="Arial" w:hAnsi="Arial"/>
                <w:sz w:val="22"/>
              </w:rPr>
              <w:t>convects</w:t>
            </w:r>
            <w:proofErr w:type="spellEnd"/>
            <w:r w:rsidR="001F0EBE" w:rsidRPr="001F0EBE">
              <w:rPr>
                <w:rFonts w:ascii="Arial" w:hAnsi="Arial"/>
                <w:sz w:val="22"/>
              </w:rPr>
              <w:t xml:space="preserve"> downward</w:t>
            </w:r>
          </w:p>
        </w:tc>
        <w:tc>
          <w:tcPr>
            <w:tcW w:w="4428" w:type="dxa"/>
          </w:tcPr>
          <w:p w:rsidR="00EE278A" w:rsidRPr="001F0EBE" w:rsidRDefault="007F32B6" w:rsidP="003A14C8">
            <w:pPr>
              <w:pStyle w:val="NormalWeb"/>
              <w:spacing w:before="2" w:after="2"/>
              <w:rPr>
                <w:rFonts w:ascii="Arial" w:hAnsi="Arial"/>
                <w:sz w:val="22"/>
              </w:rPr>
            </w:pPr>
            <w:r w:rsidRPr="001F0EBE">
              <w:rPr>
                <w:rFonts w:ascii="Arial" w:hAnsi="Arial"/>
                <w:sz w:val="22"/>
              </w:rPr>
              <w:t xml:space="preserve">b. </w:t>
            </w:r>
            <w:proofErr w:type="gramStart"/>
            <w:r w:rsidR="00C22A55" w:rsidRPr="001F0EBE">
              <w:rPr>
                <w:rFonts w:ascii="Arial" w:hAnsi="Arial"/>
                <w:sz w:val="22"/>
              </w:rPr>
              <w:t>gravitational</w:t>
            </w:r>
            <w:proofErr w:type="gramEnd"/>
            <w:r w:rsidR="001F0EBE" w:rsidRPr="001F0EBE">
              <w:rPr>
                <w:rFonts w:ascii="Arial" w:hAnsi="Arial"/>
                <w:sz w:val="22"/>
              </w:rPr>
              <w:t xml:space="preserve"> instability</w:t>
            </w:r>
          </w:p>
        </w:tc>
      </w:tr>
      <w:tr w:rsidR="00EE278A">
        <w:tc>
          <w:tcPr>
            <w:tcW w:w="4428" w:type="dxa"/>
          </w:tcPr>
          <w:p w:rsidR="00EE278A" w:rsidRPr="001F0EBE" w:rsidRDefault="001F0EBE" w:rsidP="008E253A">
            <w:pPr>
              <w:pStyle w:val="NormalWeb"/>
              <w:spacing w:before="2" w:after="2"/>
              <w:rPr>
                <w:rFonts w:ascii="Arial" w:hAnsi="Arial"/>
                <w:sz w:val="22"/>
              </w:rPr>
            </w:pPr>
            <w:r w:rsidRPr="001F0EBE">
              <w:rPr>
                <w:rFonts w:ascii="Arial" w:hAnsi="Arial"/>
                <w:sz w:val="22"/>
              </w:rPr>
              <w:t>c</w:t>
            </w:r>
            <w:r w:rsidR="007F32B6" w:rsidRPr="001F0EBE">
              <w:rPr>
                <w:rFonts w:ascii="Arial" w:hAnsi="Arial"/>
                <w:sz w:val="22"/>
              </w:rPr>
              <w:t xml:space="preserve">. </w:t>
            </w:r>
            <w:proofErr w:type="gramStart"/>
            <w:r w:rsidR="008E253A" w:rsidRPr="001F0EBE">
              <w:rPr>
                <w:rFonts w:ascii="Arial" w:hAnsi="Arial"/>
                <w:sz w:val="22"/>
              </w:rPr>
              <w:t>radioactive</w:t>
            </w:r>
            <w:proofErr w:type="gramEnd"/>
            <w:r w:rsidR="008E253A" w:rsidRPr="001F0EBE">
              <w:rPr>
                <w:rFonts w:ascii="Arial" w:hAnsi="Arial"/>
                <w:sz w:val="22"/>
              </w:rPr>
              <w:t xml:space="preserve"> decay and residual heat</w:t>
            </w:r>
          </w:p>
        </w:tc>
        <w:tc>
          <w:tcPr>
            <w:tcW w:w="4428" w:type="dxa"/>
          </w:tcPr>
          <w:p w:rsidR="00EE278A" w:rsidRPr="001F0EBE" w:rsidRDefault="001F0EBE" w:rsidP="003A14C8">
            <w:pPr>
              <w:pStyle w:val="NormalWeb"/>
              <w:spacing w:before="2" w:after="2"/>
              <w:rPr>
                <w:rFonts w:ascii="Arial" w:hAnsi="Arial"/>
                <w:sz w:val="22"/>
              </w:rPr>
            </w:pPr>
            <w:r w:rsidRPr="001F0EBE">
              <w:rPr>
                <w:rFonts w:ascii="Arial" w:hAnsi="Arial"/>
                <w:sz w:val="22"/>
              </w:rPr>
              <w:t xml:space="preserve">c. </w:t>
            </w:r>
            <w:proofErr w:type="gramStart"/>
            <w:r w:rsidRPr="001F0EBE">
              <w:rPr>
                <w:rFonts w:ascii="Arial" w:hAnsi="Arial"/>
                <w:sz w:val="22"/>
              </w:rPr>
              <w:t>solar</w:t>
            </w:r>
            <w:proofErr w:type="gramEnd"/>
            <w:r w:rsidRPr="001F0EBE">
              <w:rPr>
                <w:rFonts w:ascii="Arial" w:hAnsi="Arial"/>
                <w:sz w:val="22"/>
              </w:rPr>
              <w:t xml:space="preserve"> radiation at the poles is less direct than at the equator</w:t>
            </w:r>
          </w:p>
        </w:tc>
      </w:tr>
      <w:tr w:rsidR="00EE278A">
        <w:tc>
          <w:tcPr>
            <w:tcW w:w="4428" w:type="dxa"/>
          </w:tcPr>
          <w:p w:rsidR="00EE278A" w:rsidRPr="001F0EBE" w:rsidRDefault="001F0EBE" w:rsidP="003A14C8">
            <w:pPr>
              <w:pStyle w:val="NormalWeb"/>
              <w:spacing w:before="2" w:after="2"/>
              <w:rPr>
                <w:rFonts w:ascii="Arial" w:hAnsi="Arial"/>
                <w:sz w:val="22"/>
              </w:rPr>
            </w:pPr>
            <w:r w:rsidRPr="001F0EBE">
              <w:rPr>
                <w:rFonts w:ascii="Arial" w:hAnsi="Arial"/>
                <w:sz w:val="22"/>
              </w:rPr>
              <w:t xml:space="preserve">d. </w:t>
            </w:r>
            <w:proofErr w:type="gramStart"/>
            <w:r w:rsidRPr="001F0EBE">
              <w:rPr>
                <w:rFonts w:ascii="Arial" w:hAnsi="Arial"/>
                <w:sz w:val="22"/>
              </w:rPr>
              <w:t>sinking</w:t>
            </w:r>
            <w:proofErr w:type="gramEnd"/>
            <w:r w:rsidRPr="001F0EBE">
              <w:rPr>
                <w:rFonts w:ascii="Arial" w:hAnsi="Arial"/>
                <w:sz w:val="22"/>
              </w:rPr>
              <w:t xml:space="preserve"> lithosphere</w:t>
            </w:r>
            <w:r w:rsidR="00C22A55">
              <w:rPr>
                <w:rFonts w:ascii="Arial" w:hAnsi="Arial"/>
                <w:sz w:val="22"/>
              </w:rPr>
              <w:t xml:space="preserve"> pulls lithosphere toward </w:t>
            </w:r>
            <w:proofErr w:type="spellStart"/>
            <w:r w:rsidR="00C22A55">
              <w:rPr>
                <w:rFonts w:ascii="Arial" w:hAnsi="Arial"/>
                <w:sz w:val="22"/>
              </w:rPr>
              <w:t>subduc</w:t>
            </w:r>
            <w:r w:rsidRPr="001F0EBE">
              <w:rPr>
                <w:rFonts w:ascii="Arial" w:hAnsi="Arial"/>
                <w:sz w:val="22"/>
              </w:rPr>
              <w:t>tion</w:t>
            </w:r>
            <w:proofErr w:type="spellEnd"/>
            <w:r w:rsidRPr="001F0EBE">
              <w:rPr>
                <w:rFonts w:ascii="Arial" w:hAnsi="Arial"/>
                <w:sz w:val="22"/>
              </w:rPr>
              <w:t xml:space="preserve"> zone</w:t>
            </w:r>
          </w:p>
        </w:tc>
        <w:tc>
          <w:tcPr>
            <w:tcW w:w="4428" w:type="dxa"/>
          </w:tcPr>
          <w:p w:rsidR="00EE278A" w:rsidRPr="001F0EBE" w:rsidRDefault="001F0EBE" w:rsidP="003A14C8">
            <w:pPr>
              <w:pStyle w:val="NormalWeb"/>
              <w:spacing w:before="2" w:after="2"/>
              <w:rPr>
                <w:rFonts w:ascii="Arial" w:hAnsi="Arial"/>
                <w:sz w:val="22"/>
              </w:rPr>
            </w:pPr>
            <w:r w:rsidRPr="001F0EBE">
              <w:rPr>
                <w:rFonts w:ascii="Arial" w:hAnsi="Arial"/>
                <w:sz w:val="22"/>
              </w:rPr>
              <w:t>d. The water becomes saltier</w:t>
            </w:r>
          </w:p>
        </w:tc>
      </w:tr>
      <w:tr w:rsidR="00EE278A">
        <w:tc>
          <w:tcPr>
            <w:tcW w:w="4428" w:type="dxa"/>
          </w:tcPr>
          <w:p w:rsidR="00EE278A" w:rsidRPr="001F0EBE" w:rsidRDefault="00ED46EA" w:rsidP="00ED46EA">
            <w:pPr>
              <w:pStyle w:val="NormalWeb"/>
              <w:spacing w:before="2" w:after="2"/>
              <w:rPr>
                <w:rFonts w:ascii="Arial" w:hAnsi="Arial"/>
                <w:sz w:val="22"/>
              </w:rPr>
            </w:pPr>
            <w:r>
              <w:rPr>
                <w:rFonts w:ascii="Arial" w:hAnsi="Arial"/>
                <w:sz w:val="22"/>
              </w:rPr>
              <w:t xml:space="preserve">e. </w:t>
            </w:r>
            <w:proofErr w:type="gramStart"/>
            <w:r w:rsidRPr="001F0EBE">
              <w:rPr>
                <w:rFonts w:ascii="Arial" w:hAnsi="Arial"/>
                <w:sz w:val="22"/>
              </w:rPr>
              <w:t>oceanic</w:t>
            </w:r>
            <w:proofErr w:type="gramEnd"/>
            <w:r w:rsidRPr="001F0EBE">
              <w:rPr>
                <w:rFonts w:ascii="Arial" w:hAnsi="Arial"/>
                <w:sz w:val="22"/>
              </w:rPr>
              <w:t xml:space="preserve"> lithosphere slowly cools</w:t>
            </w:r>
          </w:p>
        </w:tc>
        <w:tc>
          <w:tcPr>
            <w:tcW w:w="4428" w:type="dxa"/>
          </w:tcPr>
          <w:p w:rsidR="00EE278A" w:rsidRPr="001F0EBE" w:rsidRDefault="001F0EBE" w:rsidP="003A14C8">
            <w:pPr>
              <w:pStyle w:val="NormalWeb"/>
              <w:spacing w:before="2" w:after="2"/>
              <w:rPr>
                <w:rFonts w:ascii="Arial" w:hAnsi="Arial"/>
                <w:sz w:val="22"/>
              </w:rPr>
            </w:pPr>
            <w:r w:rsidRPr="001F0EBE">
              <w:rPr>
                <w:rFonts w:ascii="Arial" w:hAnsi="Arial"/>
                <w:sz w:val="22"/>
              </w:rPr>
              <w:t xml:space="preserve">e. </w:t>
            </w:r>
            <w:proofErr w:type="gramStart"/>
            <w:r w:rsidRPr="001F0EBE">
              <w:rPr>
                <w:rFonts w:ascii="Arial" w:hAnsi="Arial"/>
                <w:sz w:val="22"/>
              </w:rPr>
              <w:t>the</w:t>
            </w:r>
            <w:proofErr w:type="gramEnd"/>
            <w:r w:rsidRPr="001F0EBE">
              <w:rPr>
                <w:rFonts w:ascii="Arial" w:hAnsi="Arial"/>
                <w:sz w:val="22"/>
              </w:rPr>
              <w:t xml:space="preserve"> water becomes dense enough to sink in the North Atlantic</w:t>
            </w:r>
          </w:p>
        </w:tc>
      </w:tr>
    </w:tbl>
    <w:p w:rsidR="006E349B" w:rsidRDefault="006E349B" w:rsidP="003A14C8">
      <w:pPr>
        <w:pStyle w:val="NormalWeb"/>
        <w:spacing w:before="2" w:after="2"/>
        <w:rPr>
          <w:sz w:val="22"/>
        </w:rPr>
      </w:pPr>
    </w:p>
    <w:p w:rsidR="006E349B" w:rsidRDefault="006E349B" w:rsidP="003A14C8">
      <w:pPr>
        <w:pStyle w:val="NormalWeb"/>
        <w:spacing w:before="2" w:after="2"/>
        <w:rPr>
          <w:sz w:val="22"/>
        </w:rPr>
      </w:pPr>
    </w:p>
    <w:p w:rsidR="006E349B" w:rsidRDefault="001F0EBE" w:rsidP="003A14C8">
      <w:pPr>
        <w:pStyle w:val="NormalWeb"/>
        <w:spacing w:before="2" w:after="2"/>
        <w:rPr>
          <w:sz w:val="22"/>
        </w:rPr>
      </w:pPr>
      <w:r>
        <w:rPr>
          <w:sz w:val="22"/>
        </w:rPr>
        <w:t xml:space="preserve">Match the phrases from </w:t>
      </w:r>
      <w:ins w:id="33" w:author="Nicole LaDue" w:date="2010-11-07T14:55:00Z">
        <w:r w:rsidR="002E078B">
          <w:rPr>
            <w:sz w:val="22"/>
          </w:rPr>
          <w:t>T</w:t>
        </w:r>
      </w:ins>
      <w:del w:id="34" w:author="Nicole LaDue" w:date="2010-11-07T14:55:00Z">
        <w:r w:rsidDel="002E078B">
          <w:rPr>
            <w:sz w:val="22"/>
          </w:rPr>
          <w:delText>t</w:delText>
        </w:r>
      </w:del>
      <w:r>
        <w:rPr>
          <w:sz w:val="22"/>
        </w:rPr>
        <w:t xml:space="preserve">able 1 </w:t>
      </w:r>
      <w:r w:rsidR="00C22A55">
        <w:rPr>
          <w:sz w:val="22"/>
        </w:rPr>
        <w:t>that</w:t>
      </w:r>
      <w:r>
        <w:rPr>
          <w:sz w:val="22"/>
        </w:rPr>
        <w:t xml:space="preserve"> are most similar.</w:t>
      </w:r>
      <w:r w:rsidR="008E253A">
        <w:rPr>
          <w:sz w:val="22"/>
        </w:rPr>
        <w:t xml:space="preserve">  The first one has been completed as an example.  In this case, we are matching light material rising </w:t>
      </w:r>
      <w:r w:rsidR="00C22A55">
        <w:rPr>
          <w:sz w:val="22"/>
        </w:rPr>
        <w:t>with water</w:t>
      </w:r>
      <w:r w:rsidR="008E253A">
        <w:rPr>
          <w:sz w:val="22"/>
        </w:rPr>
        <w:t xml:space="preserve"> becoming dense enough to sink.  These are both examples of </w:t>
      </w:r>
      <w:r w:rsidR="00C22A55">
        <w:rPr>
          <w:sz w:val="22"/>
        </w:rPr>
        <w:t>gravitational</w:t>
      </w:r>
      <w:r w:rsidR="008E253A">
        <w:rPr>
          <w:sz w:val="22"/>
        </w:rPr>
        <w:t xml:space="preserve"> </w:t>
      </w:r>
      <w:r w:rsidR="00C22A55">
        <w:rPr>
          <w:sz w:val="22"/>
        </w:rPr>
        <w:t>instabilities</w:t>
      </w:r>
      <w:r w:rsidR="008E253A">
        <w:rPr>
          <w:sz w:val="22"/>
        </w:rPr>
        <w:t xml:space="preserve">.  </w:t>
      </w:r>
      <w:commentRangeStart w:id="35"/>
      <w:r w:rsidR="008E253A">
        <w:rPr>
          <w:sz w:val="22"/>
        </w:rPr>
        <w:t xml:space="preserve">In fact, items a, b and d in the </w:t>
      </w:r>
      <w:ins w:id="36" w:author="Nicole LaDue" w:date="2010-11-07T14:56:00Z">
        <w:r w:rsidR="002E078B">
          <w:rPr>
            <w:sz w:val="22"/>
          </w:rPr>
          <w:t>m</w:t>
        </w:r>
      </w:ins>
      <w:del w:id="37" w:author="Nicole LaDue" w:date="2010-11-07T14:56:00Z">
        <w:r w:rsidR="008E253A" w:rsidDel="002E078B">
          <w:rPr>
            <w:sz w:val="22"/>
          </w:rPr>
          <w:delText>M</w:delText>
        </w:r>
      </w:del>
      <w:r w:rsidR="008E253A">
        <w:rPr>
          <w:sz w:val="22"/>
        </w:rPr>
        <w:t>antle and lithosphere column could be matched to item b</w:t>
      </w:r>
      <w:r w:rsidR="004009A5">
        <w:rPr>
          <w:sz w:val="22"/>
        </w:rPr>
        <w:t xml:space="preserve"> in the </w:t>
      </w:r>
      <w:proofErr w:type="spellStart"/>
      <w:r w:rsidR="004009A5">
        <w:rPr>
          <w:sz w:val="22"/>
        </w:rPr>
        <w:t>T</w:t>
      </w:r>
      <w:r w:rsidR="00C22A55">
        <w:rPr>
          <w:sz w:val="22"/>
        </w:rPr>
        <w:t>h</w:t>
      </w:r>
      <w:r w:rsidR="004009A5">
        <w:rPr>
          <w:sz w:val="22"/>
        </w:rPr>
        <w:t>ermohaline</w:t>
      </w:r>
      <w:proofErr w:type="spellEnd"/>
      <w:r w:rsidR="004009A5">
        <w:rPr>
          <w:sz w:val="22"/>
        </w:rPr>
        <w:t xml:space="preserve"> column</w:t>
      </w:r>
      <w:r w:rsidR="008E253A">
        <w:rPr>
          <w:sz w:val="22"/>
        </w:rPr>
        <w:t>.  So ther</w:t>
      </w:r>
      <w:r w:rsidR="004009A5">
        <w:rPr>
          <w:sz w:val="22"/>
        </w:rPr>
        <w:t>e</w:t>
      </w:r>
      <w:r w:rsidR="008E253A">
        <w:rPr>
          <w:sz w:val="22"/>
        </w:rPr>
        <w:t xml:space="preserve"> is more than one way to correctly complete </w:t>
      </w:r>
      <w:r w:rsidR="004009A5">
        <w:rPr>
          <w:sz w:val="22"/>
        </w:rPr>
        <w:t>this matching exercise</w:t>
      </w:r>
      <w:r w:rsidR="008E253A">
        <w:rPr>
          <w:sz w:val="22"/>
        </w:rPr>
        <w:t xml:space="preserve">.  There are also some </w:t>
      </w:r>
      <w:r w:rsidR="00C22A55">
        <w:rPr>
          <w:sz w:val="22"/>
        </w:rPr>
        <w:t>incorrect</w:t>
      </w:r>
      <w:r w:rsidR="008E253A">
        <w:rPr>
          <w:sz w:val="22"/>
        </w:rPr>
        <w:t xml:space="preserve"> ways to complete it.</w:t>
      </w:r>
      <w:commentRangeEnd w:id="35"/>
      <w:r w:rsidR="002E078B">
        <w:rPr>
          <w:rStyle w:val="CommentReference"/>
          <w:rFonts w:ascii="Arial" w:hAnsi="Arial" w:cstheme="minorBidi"/>
          <w:vanish/>
        </w:rPr>
        <w:commentReference w:id="35"/>
      </w:r>
    </w:p>
    <w:p w:rsidR="006E349B" w:rsidRDefault="006E349B" w:rsidP="003A14C8">
      <w:pPr>
        <w:pStyle w:val="NormalWeb"/>
        <w:spacing w:before="2" w:after="2"/>
        <w:rPr>
          <w:sz w:val="22"/>
        </w:rPr>
      </w:pPr>
    </w:p>
    <w:p w:rsidR="006E349B" w:rsidRPr="001F0EBE" w:rsidRDefault="001F0EBE" w:rsidP="003A14C8">
      <w:pPr>
        <w:pStyle w:val="NormalWeb"/>
        <w:spacing w:before="2" w:after="2"/>
        <w:rPr>
          <w:rFonts w:ascii="Arial" w:hAnsi="Arial"/>
          <w:b/>
          <w:sz w:val="22"/>
        </w:rPr>
      </w:pPr>
      <w:r w:rsidRPr="001F0EBE">
        <w:rPr>
          <w:rFonts w:ascii="Arial" w:hAnsi="Arial"/>
          <w:b/>
          <w:sz w:val="22"/>
        </w:rPr>
        <w:t>Mantle and lithosphere</w:t>
      </w:r>
      <w:r>
        <w:rPr>
          <w:rFonts w:ascii="Arial" w:hAnsi="Arial"/>
          <w:b/>
          <w:sz w:val="22"/>
        </w:rPr>
        <w:tab/>
      </w:r>
      <w:r>
        <w:rPr>
          <w:rFonts w:ascii="Arial" w:hAnsi="Arial"/>
          <w:b/>
          <w:sz w:val="22"/>
        </w:rPr>
        <w:tab/>
      </w:r>
      <w:r>
        <w:rPr>
          <w:rFonts w:ascii="Arial" w:hAnsi="Arial"/>
          <w:b/>
          <w:sz w:val="22"/>
        </w:rPr>
        <w:tab/>
      </w:r>
      <w:r w:rsidR="00ED46EA">
        <w:rPr>
          <w:rFonts w:ascii="Arial" w:hAnsi="Arial"/>
          <w:b/>
          <w:sz w:val="22"/>
        </w:rPr>
        <w:tab/>
      </w:r>
      <w:proofErr w:type="spellStart"/>
      <w:r>
        <w:rPr>
          <w:rFonts w:ascii="Arial" w:hAnsi="Arial"/>
          <w:b/>
          <w:sz w:val="22"/>
        </w:rPr>
        <w:t>Thermohaline</w:t>
      </w:r>
      <w:proofErr w:type="spellEnd"/>
    </w:p>
    <w:p w:rsidR="006E349B" w:rsidRDefault="001F0EBE" w:rsidP="003A14C8">
      <w:pPr>
        <w:pStyle w:val="NormalWeb"/>
        <w:spacing w:before="2" w:after="2"/>
        <w:rPr>
          <w:sz w:val="22"/>
        </w:rPr>
      </w:pPr>
      <w:r w:rsidRPr="001F0EBE">
        <w:rPr>
          <w:rFonts w:ascii="Arial" w:hAnsi="Arial"/>
          <w:sz w:val="22"/>
        </w:rPr>
        <w:t xml:space="preserve">a. </w:t>
      </w:r>
      <w:proofErr w:type="gramStart"/>
      <w:r w:rsidR="00C22A55">
        <w:rPr>
          <w:rFonts w:ascii="Arial" w:hAnsi="Arial"/>
          <w:sz w:val="22"/>
        </w:rPr>
        <w:t>less</w:t>
      </w:r>
      <w:proofErr w:type="gramEnd"/>
      <w:r w:rsidR="00C22A55">
        <w:rPr>
          <w:rFonts w:ascii="Arial" w:hAnsi="Arial"/>
          <w:sz w:val="22"/>
        </w:rPr>
        <w:t xml:space="preserve"> dense</w:t>
      </w:r>
      <w:r w:rsidR="004C0275" w:rsidRPr="001F0EBE">
        <w:rPr>
          <w:rFonts w:ascii="Arial" w:hAnsi="Arial"/>
          <w:sz w:val="22"/>
        </w:rPr>
        <w:t xml:space="preserve"> material rises because of gravity</w:t>
      </w:r>
      <w:r w:rsidR="00C22A55">
        <w:rPr>
          <w:rFonts w:ascii="Arial" w:hAnsi="Arial"/>
          <w:sz w:val="22"/>
        </w:rPr>
        <w:tab/>
      </w:r>
      <w:r>
        <w:rPr>
          <w:rFonts w:ascii="Arial" w:hAnsi="Arial"/>
          <w:sz w:val="22"/>
        </w:rPr>
        <w:t xml:space="preserve"> _</w:t>
      </w:r>
      <w:r w:rsidR="00E71585">
        <w:rPr>
          <w:rFonts w:ascii="Arial" w:hAnsi="Arial"/>
          <w:sz w:val="22"/>
        </w:rPr>
        <w:t>e</w:t>
      </w:r>
      <w:r>
        <w:rPr>
          <w:rFonts w:ascii="Arial" w:hAnsi="Arial"/>
          <w:sz w:val="22"/>
        </w:rPr>
        <w:t xml:space="preserve">____        </w:t>
      </w:r>
    </w:p>
    <w:p w:rsidR="006E349B" w:rsidRDefault="00ED46EA" w:rsidP="003A14C8">
      <w:pPr>
        <w:pStyle w:val="NormalWeb"/>
        <w:spacing w:before="2" w:after="2"/>
        <w:rPr>
          <w:sz w:val="22"/>
        </w:rPr>
      </w:pPr>
      <w:r>
        <w:rPr>
          <w:sz w:val="22"/>
        </w:rPr>
        <w:t xml:space="preserve">b. </w:t>
      </w:r>
      <w:proofErr w:type="gramStart"/>
      <w:r>
        <w:rPr>
          <w:rFonts w:ascii="Arial" w:hAnsi="Arial"/>
          <w:sz w:val="22"/>
        </w:rPr>
        <w:t>c</w:t>
      </w:r>
      <w:r w:rsidRPr="001F0EBE">
        <w:rPr>
          <w:rFonts w:ascii="Arial" w:hAnsi="Arial"/>
          <w:sz w:val="22"/>
        </w:rPr>
        <w:t>old</w:t>
      </w:r>
      <w:proofErr w:type="gramEnd"/>
      <w:r w:rsidRPr="001F0EBE">
        <w:rPr>
          <w:rFonts w:ascii="Arial" w:hAnsi="Arial"/>
          <w:sz w:val="22"/>
        </w:rPr>
        <w:t xml:space="preserve">, denser material </w:t>
      </w:r>
      <w:proofErr w:type="spellStart"/>
      <w:r w:rsidRPr="001F0EBE">
        <w:rPr>
          <w:rFonts w:ascii="Arial" w:hAnsi="Arial"/>
          <w:sz w:val="22"/>
        </w:rPr>
        <w:t>convects</w:t>
      </w:r>
      <w:proofErr w:type="spellEnd"/>
      <w:r w:rsidRPr="001F0EBE">
        <w:rPr>
          <w:rFonts w:ascii="Arial" w:hAnsi="Arial"/>
          <w:sz w:val="22"/>
        </w:rPr>
        <w:t xml:space="preserve"> downward</w:t>
      </w:r>
      <w:r w:rsidR="00E71585">
        <w:rPr>
          <w:rFonts w:ascii="Arial" w:hAnsi="Arial"/>
          <w:sz w:val="22"/>
        </w:rPr>
        <w:tab/>
      </w:r>
      <w:r w:rsidR="00E71585">
        <w:rPr>
          <w:rFonts w:ascii="Arial" w:hAnsi="Arial"/>
          <w:sz w:val="22"/>
        </w:rPr>
        <w:tab/>
      </w:r>
      <w:r>
        <w:rPr>
          <w:rFonts w:ascii="Arial" w:hAnsi="Arial"/>
          <w:sz w:val="22"/>
        </w:rPr>
        <w:t>______</w:t>
      </w:r>
      <w:ins w:id="38" w:author="Nicole LaDue" w:date="2010-11-07T14:57:00Z">
        <w:r w:rsidR="002E078B">
          <w:rPr>
            <w:rFonts w:ascii="Arial" w:hAnsi="Arial"/>
            <w:sz w:val="22"/>
          </w:rPr>
          <w:t>e/a</w:t>
        </w:r>
      </w:ins>
      <w:ins w:id="39" w:author="Nicole LaDue" w:date="2010-11-07T14:58:00Z">
        <w:r w:rsidR="00D2395A">
          <w:rPr>
            <w:rFonts w:ascii="Arial" w:hAnsi="Arial"/>
            <w:sz w:val="22"/>
          </w:rPr>
          <w:t>/b</w:t>
        </w:r>
      </w:ins>
    </w:p>
    <w:p w:rsidR="00ED46EA" w:rsidRDefault="00ED46EA" w:rsidP="003A14C8">
      <w:pPr>
        <w:pStyle w:val="NormalWeb"/>
        <w:spacing w:before="2" w:after="2"/>
        <w:rPr>
          <w:rFonts w:ascii="Arial" w:hAnsi="Arial"/>
          <w:sz w:val="22"/>
        </w:rPr>
      </w:pPr>
      <w:r>
        <w:rPr>
          <w:sz w:val="22"/>
        </w:rPr>
        <w:t>c.</w:t>
      </w:r>
      <w:r w:rsidR="004C0275" w:rsidRPr="004C0275">
        <w:rPr>
          <w:rFonts w:ascii="Arial" w:hAnsi="Arial"/>
          <w:sz w:val="22"/>
        </w:rPr>
        <w:t xml:space="preserve"> </w:t>
      </w:r>
      <w:proofErr w:type="gramStart"/>
      <w:r w:rsidR="004C0275" w:rsidRPr="001F0EBE">
        <w:rPr>
          <w:rFonts w:ascii="Arial" w:hAnsi="Arial"/>
          <w:sz w:val="22"/>
        </w:rPr>
        <w:t>radioactive</w:t>
      </w:r>
      <w:proofErr w:type="gramEnd"/>
      <w:r w:rsidR="004C0275" w:rsidRPr="001F0EBE">
        <w:rPr>
          <w:rFonts w:ascii="Arial" w:hAnsi="Arial"/>
          <w:sz w:val="22"/>
        </w:rPr>
        <w:t xml:space="preserve"> decay and residual heat</w:t>
      </w:r>
      <w:r w:rsidR="00E71585">
        <w:rPr>
          <w:rFonts w:ascii="Arial" w:hAnsi="Arial"/>
          <w:sz w:val="22"/>
        </w:rPr>
        <w:tab/>
      </w:r>
      <w:r w:rsidR="00E71585">
        <w:rPr>
          <w:rFonts w:ascii="Arial" w:hAnsi="Arial"/>
          <w:sz w:val="22"/>
        </w:rPr>
        <w:tab/>
      </w:r>
      <w:r>
        <w:rPr>
          <w:rFonts w:ascii="Arial" w:hAnsi="Arial"/>
          <w:sz w:val="22"/>
        </w:rPr>
        <w:t>________</w:t>
      </w:r>
      <w:ins w:id="40" w:author="Nicole LaDue" w:date="2010-11-07T14:58:00Z">
        <w:r w:rsidR="002E078B">
          <w:rPr>
            <w:rFonts w:ascii="Arial" w:hAnsi="Arial"/>
            <w:sz w:val="22"/>
          </w:rPr>
          <w:t>c</w:t>
        </w:r>
      </w:ins>
    </w:p>
    <w:p w:rsidR="00ED46EA" w:rsidRDefault="00ED46EA" w:rsidP="003A14C8">
      <w:pPr>
        <w:pStyle w:val="NormalWeb"/>
        <w:spacing w:before="2" w:after="2"/>
        <w:rPr>
          <w:rFonts w:ascii="Arial" w:hAnsi="Arial"/>
          <w:sz w:val="22"/>
        </w:rPr>
      </w:pPr>
      <w:r>
        <w:rPr>
          <w:rFonts w:ascii="Arial" w:hAnsi="Arial"/>
          <w:sz w:val="22"/>
        </w:rPr>
        <w:t>d.</w:t>
      </w:r>
      <w:r w:rsidRPr="001F0EBE">
        <w:rPr>
          <w:rFonts w:ascii="Arial" w:hAnsi="Arial"/>
          <w:sz w:val="22"/>
        </w:rPr>
        <w:t xml:space="preserve"> </w:t>
      </w:r>
      <w:proofErr w:type="gramStart"/>
      <w:r w:rsidRPr="001F0EBE">
        <w:rPr>
          <w:rFonts w:ascii="Arial" w:hAnsi="Arial"/>
          <w:sz w:val="22"/>
        </w:rPr>
        <w:t>sinking</w:t>
      </w:r>
      <w:proofErr w:type="gramEnd"/>
      <w:r w:rsidRPr="001F0EBE">
        <w:rPr>
          <w:rFonts w:ascii="Arial" w:hAnsi="Arial"/>
          <w:sz w:val="22"/>
        </w:rPr>
        <w:t xml:space="preserve"> lithosphere pulls lithosphere </w:t>
      </w:r>
    </w:p>
    <w:p w:rsidR="00ED46EA" w:rsidRDefault="00ED46EA" w:rsidP="003A14C8">
      <w:pPr>
        <w:pStyle w:val="NormalWeb"/>
        <w:spacing w:before="2" w:after="2"/>
        <w:rPr>
          <w:rFonts w:ascii="Arial" w:hAnsi="Arial"/>
          <w:sz w:val="22"/>
        </w:rPr>
      </w:pPr>
      <w:proofErr w:type="gramStart"/>
      <w:r w:rsidRPr="001F0EBE">
        <w:rPr>
          <w:rFonts w:ascii="Arial" w:hAnsi="Arial"/>
          <w:sz w:val="22"/>
        </w:rPr>
        <w:t>toward</w:t>
      </w:r>
      <w:proofErr w:type="gramEnd"/>
      <w:r w:rsidRPr="001F0EBE">
        <w:rPr>
          <w:rFonts w:ascii="Arial" w:hAnsi="Arial"/>
          <w:sz w:val="22"/>
        </w:rPr>
        <w:t xml:space="preserve"> </w:t>
      </w:r>
      <w:proofErr w:type="spellStart"/>
      <w:r w:rsidRPr="001F0EBE">
        <w:rPr>
          <w:rFonts w:ascii="Arial" w:hAnsi="Arial"/>
          <w:sz w:val="22"/>
        </w:rPr>
        <w:t>subdcution</w:t>
      </w:r>
      <w:proofErr w:type="spellEnd"/>
      <w:r w:rsidRPr="001F0EBE">
        <w:rPr>
          <w:rFonts w:ascii="Arial" w:hAnsi="Arial"/>
          <w:sz w:val="22"/>
        </w:rPr>
        <w:t xml:space="preserve"> zone</w:t>
      </w:r>
      <w:r>
        <w:rPr>
          <w:rFonts w:ascii="Arial" w:hAnsi="Arial"/>
          <w:sz w:val="22"/>
        </w:rPr>
        <w:tab/>
      </w:r>
      <w:r>
        <w:rPr>
          <w:rFonts w:ascii="Arial" w:hAnsi="Arial"/>
          <w:sz w:val="22"/>
        </w:rPr>
        <w:tab/>
      </w:r>
      <w:r>
        <w:rPr>
          <w:rFonts w:ascii="Arial" w:hAnsi="Arial"/>
          <w:sz w:val="22"/>
        </w:rPr>
        <w:tab/>
      </w:r>
      <w:r>
        <w:rPr>
          <w:rFonts w:ascii="Arial" w:hAnsi="Arial"/>
          <w:sz w:val="22"/>
        </w:rPr>
        <w:tab/>
        <w:t>___________</w:t>
      </w:r>
      <w:ins w:id="41" w:author="Nicole LaDue" w:date="2010-11-07T14:58:00Z">
        <w:r w:rsidR="00D2395A">
          <w:rPr>
            <w:rFonts w:ascii="Arial" w:hAnsi="Arial"/>
            <w:sz w:val="22"/>
          </w:rPr>
          <w:t>e</w:t>
        </w:r>
      </w:ins>
    </w:p>
    <w:p w:rsidR="00ED46EA" w:rsidRDefault="00ED46EA" w:rsidP="003A14C8">
      <w:pPr>
        <w:pStyle w:val="NormalWeb"/>
        <w:spacing w:before="2" w:after="2"/>
        <w:rPr>
          <w:rFonts w:ascii="Arial" w:hAnsi="Arial"/>
          <w:sz w:val="22"/>
        </w:rPr>
      </w:pPr>
      <w:r>
        <w:rPr>
          <w:rFonts w:ascii="Arial" w:hAnsi="Arial"/>
          <w:sz w:val="22"/>
        </w:rPr>
        <w:t xml:space="preserve">e. </w:t>
      </w:r>
      <w:proofErr w:type="gramStart"/>
      <w:r w:rsidRPr="001F0EBE">
        <w:rPr>
          <w:rFonts w:ascii="Arial" w:hAnsi="Arial"/>
          <w:sz w:val="22"/>
        </w:rPr>
        <w:t>oceanic</w:t>
      </w:r>
      <w:proofErr w:type="gramEnd"/>
      <w:r w:rsidRPr="001F0EBE">
        <w:rPr>
          <w:rFonts w:ascii="Arial" w:hAnsi="Arial"/>
          <w:sz w:val="22"/>
        </w:rPr>
        <w:t xml:space="preserve"> lithosphere slowly cools</w:t>
      </w:r>
      <w:r>
        <w:rPr>
          <w:rFonts w:ascii="Arial" w:hAnsi="Arial"/>
          <w:sz w:val="22"/>
        </w:rPr>
        <w:tab/>
      </w:r>
      <w:r>
        <w:rPr>
          <w:rFonts w:ascii="Arial" w:hAnsi="Arial"/>
          <w:sz w:val="22"/>
        </w:rPr>
        <w:tab/>
      </w:r>
      <w:r>
        <w:rPr>
          <w:rFonts w:ascii="Arial" w:hAnsi="Arial"/>
          <w:sz w:val="22"/>
        </w:rPr>
        <w:tab/>
        <w:t xml:space="preserve"> ________</w:t>
      </w:r>
      <w:ins w:id="42" w:author="Nicole LaDue" w:date="2010-11-07T14:57:00Z">
        <w:r w:rsidR="002E078B">
          <w:rPr>
            <w:rFonts w:ascii="Arial" w:hAnsi="Arial"/>
            <w:sz w:val="22"/>
          </w:rPr>
          <w:t>d</w:t>
        </w:r>
      </w:ins>
    </w:p>
    <w:p w:rsidR="006E349B" w:rsidRDefault="00ED46EA" w:rsidP="003A14C8">
      <w:pPr>
        <w:pStyle w:val="NormalWeb"/>
        <w:spacing w:before="2" w:after="2"/>
        <w:rPr>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sz w:val="22"/>
        </w:rPr>
        <w:tab/>
      </w:r>
      <w:r>
        <w:rPr>
          <w:sz w:val="22"/>
        </w:rPr>
        <w:tab/>
      </w:r>
    </w:p>
    <w:p w:rsidR="006E349B" w:rsidRDefault="006E349B" w:rsidP="003A14C8">
      <w:pPr>
        <w:pStyle w:val="NormalWeb"/>
        <w:spacing w:before="2" w:after="2"/>
        <w:rPr>
          <w:sz w:val="22"/>
        </w:rPr>
      </w:pPr>
    </w:p>
    <w:p w:rsidR="006E349B" w:rsidRDefault="006E349B" w:rsidP="003A14C8">
      <w:pPr>
        <w:pStyle w:val="NormalWeb"/>
        <w:spacing w:before="2" w:after="2"/>
        <w:rPr>
          <w:sz w:val="22"/>
        </w:rPr>
      </w:pPr>
    </w:p>
    <w:p w:rsidR="006E349B" w:rsidRPr="004009A5" w:rsidRDefault="004009A5" w:rsidP="003A14C8">
      <w:pPr>
        <w:pStyle w:val="NormalWeb"/>
        <w:spacing w:before="2" w:after="2"/>
        <w:rPr>
          <w:rFonts w:ascii="Arial" w:hAnsi="Arial"/>
          <w:sz w:val="22"/>
        </w:rPr>
      </w:pPr>
      <w:r w:rsidRPr="004009A5">
        <w:rPr>
          <w:rFonts w:ascii="Arial" w:hAnsi="Arial"/>
          <w:sz w:val="22"/>
        </w:rPr>
        <w:t>Part B. Limits to the analogy</w:t>
      </w:r>
    </w:p>
    <w:p w:rsidR="003A14C8" w:rsidRPr="003A14C8" w:rsidRDefault="003A14C8" w:rsidP="003A14C8">
      <w:pPr>
        <w:pStyle w:val="NormalWeb"/>
        <w:spacing w:before="2" w:after="2"/>
        <w:rPr>
          <w:sz w:val="22"/>
        </w:rPr>
      </w:pPr>
    </w:p>
    <w:p w:rsidR="00D72BB3" w:rsidRDefault="004009A5">
      <w:r>
        <w:t>While analogies are useful, there are also limits to their usefulness based on differences in feat</w:t>
      </w:r>
      <w:r w:rsidR="00D72BB3">
        <w:t>ures and/or relationships.  Brie</w:t>
      </w:r>
      <w:r>
        <w:t>fly discuss why the following</w:t>
      </w:r>
      <w:r w:rsidR="00D72BB3">
        <w:t xml:space="preserve"> two differences between the mantle </w:t>
      </w:r>
      <w:r>
        <w:t xml:space="preserve">and </w:t>
      </w:r>
      <w:proofErr w:type="spellStart"/>
      <w:r>
        <w:t>llithosphere</w:t>
      </w:r>
      <w:proofErr w:type="spellEnd"/>
      <w:r w:rsidR="00D72BB3">
        <w:t xml:space="preserve"> </w:t>
      </w:r>
      <w:r>
        <w:t xml:space="preserve">compared to oceans are </w:t>
      </w:r>
      <w:commentRangeStart w:id="43"/>
      <w:r>
        <w:t>important.</w:t>
      </w:r>
      <w:commentRangeEnd w:id="43"/>
      <w:r w:rsidR="00D2395A">
        <w:rPr>
          <w:rStyle w:val="CommentReference"/>
          <w:vanish/>
        </w:rPr>
        <w:commentReference w:id="43"/>
      </w:r>
    </w:p>
    <w:p w:rsidR="00D72BB3" w:rsidRDefault="00D72BB3">
      <w:r>
        <w:t xml:space="preserve">1) The oceans are heated from above but the </w:t>
      </w:r>
      <w:r w:rsidR="00C22A55">
        <w:t>mantle</w:t>
      </w:r>
      <w:r>
        <w:t xml:space="preserve"> is heated from within and, particularly heated near the core mantle boundary.</w:t>
      </w:r>
    </w:p>
    <w:p w:rsidR="00D72BB3" w:rsidRDefault="00D72BB3">
      <w:r>
        <w:t>2) The mantle may flow at rates of a few inches per year while ocean water may flow a few inches in less than a minute.</w:t>
      </w:r>
    </w:p>
    <w:p w:rsidR="00D72BB3" w:rsidRDefault="00D72BB3"/>
    <w:p w:rsidR="00D72BB3" w:rsidRDefault="00D72BB3">
      <w:r>
        <w:t>Part C. Inference</w:t>
      </w:r>
    </w:p>
    <w:p w:rsidR="00CD2282" w:rsidRDefault="00D72BB3">
      <w:r>
        <w:t xml:space="preserve">Analogies help us make inferences.  </w:t>
      </w:r>
      <w:r w:rsidR="00CD2282">
        <w:t xml:space="preserve">In this exercise, we hope the analogies between </w:t>
      </w:r>
      <w:del w:id="44" w:author="Nicole LaDue" w:date="2010-11-07T15:00:00Z">
        <w:r w:rsidR="00CD2282" w:rsidDel="00D2395A">
          <w:delText xml:space="preserve">the mantle and </w:delText>
        </w:r>
        <w:r w:rsidR="00C22A55" w:rsidDel="00D2395A">
          <w:delText>lithosphere</w:delText>
        </w:r>
        <w:r w:rsidR="00CD2282" w:rsidDel="00D2395A">
          <w:delText xml:space="preserve">, </w:delText>
        </w:r>
      </w:del>
      <w:r w:rsidR="00CD2282">
        <w:t xml:space="preserve">soup </w:t>
      </w:r>
      <w:ins w:id="45" w:author="Nicole LaDue" w:date="2010-11-07T15:00:00Z">
        <w:r w:rsidR="00D2395A">
          <w:t>(</w:t>
        </w:r>
      </w:ins>
      <w:r w:rsidR="00CD2282">
        <w:t>mentioned in the reading above</w:t>
      </w:r>
      <w:ins w:id="46" w:author="Nicole LaDue" w:date="2010-11-07T15:00:00Z">
        <w:r w:rsidR="00D2395A">
          <w:t>)</w:t>
        </w:r>
      </w:ins>
      <w:r w:rsidR="00CD2282">
        <w:t xml:space="preserve">, </w:t>
      </w:r>
      <w:ins w:id="47" w:author="Nicole LaDue" w:date="2010-11-07T15:00:00Z">
        <w:r w:rsidR="00D2395A">
          <w:t>the mantle and lithosphere</w:t>
        </w:r>
      </w:ins>
      <w:ins w:id="48" w:author="Nicole LaDue" w:date="2010-11-07T15:01:00Z">
        <w:r w:rsidR="00D2395A">
          <w:t xml:space="preserve"> cycling</w:t>
        </w:r>
      </w:ins>
      <w:ins w:id="49" w:author="Nicole LaDue" w:date="2010-11-07T15:00:00Z">
        <w:r w:rsidR="00D2395A">
          <w:t xml:space="preserve">, </w:t>
        </w:r>
      </w:ins>
      <w:r w:rsidR="00CD2282">
        <w:t xml:space="preserve">and </w:t>
      </w:r>
      <w:proofErr w:type="spellStart"/>
      <w:r w:rsidR="00CD2282">
        <w:t>thermohaline</w:t>
      </w:r>
      <w:proofErr w:type="spellEnd"/>
      <w:r w:rsidR="00CD2282">
        <w:t xml:space="preserve"> circulation provide you with a better understanding of the mechanism </w:t>
      </w:r>
      <w:r w:rsidR="00C22A55">
        <w:t>of movement</w:t>
      </w:r>
      <w:r w:rsidR="00CD2282">
        <w:t xml:space="preserve"> in the oceans and solid earth.  As a test of this understanding, please answer the following question.</w:t>
      </w:r>
    </w:p>
    <w:p w:rsidR="00CD2282" w:rsidRDefault="00CD2282">
      <w:r>
        <w:t xml:space="preserve">Question:  </w:t>
      </w:r>
      <w:commentRangeStart w:id="50"/>
      <w:r>
        <w:t xml:space="preserve">Was slab </w:t>
      </w:r>
      <w:proofErr w:type="gramStart"/>
      <w:r>
        <w:t>pull</w:t>
      </w:r>
      <w:proofErr w:type="gramEnd"/>
      <w:r>
        <w:t xml:space="preserve"> an important mechanism for moving tectonic plates 3 billion years ago?</w:t>
      </w:r>
      <w:commentRangeEnd w:id="50"/>
      <w:r w:rsidR="00D2395A">
        <w:rPr>
          <w:rStyle w:val="CommentReference"/>
          <w:vanish/>
        </w:rPr>
        <w:commentReference w:id="50"/>
      </w:r>
      <w:r>
        <w:t xml:space="preserve"> Here’s some relevant information.  </w:t>
      </w:r>
    </w:p>
    <w:p w:rsidR="00CD2282" w:rsidRDefault="00CD2282">
      <w:r>
        <w:t xml:space="preserve">Three billion years ago the </w:t>
      </w:r>
      <w:r w:rsidR="00C22A55">
        <w:t>earth’s</w:t>
      </w:r>
      <w:r>
        <w:t xml:space="preserve"> interior was hotter than today because there w</w:t>
      </w:r>
      <w:r w:rsidR="00C22A55">
        <w:t xml:space="preserve">as </w:t>
      </w:r>
      <w:r>
        <w:t xml:space="preserve">more radioactive </w:t>
      </w:r>
      <w:r w:rsidR="00C22A55">
        <w:t>material</w:t>
      </w:r>
      <w:r>
        <w:t xml:space="preserve"> and because there was more of the </w:t>
      </w:r>
      <w:r w:rsidR="00C22A55">
        <w:t>original</w:t>
      </w:r>
      <w:r>
        <w:t xml:space="preserve"> heat from the gravitational energy released during the formation of </w:t>
      </w:r>
      <w:r w:rsidR="00C22A55">
        <w:t>the earth</w:t>
      </w:r>
      <w:r>
        <w:t xml:space="preserve"> 4.6 billion years ago.  Also, there were areas of oceanic lithosphere and continental lithosphere three billion years ago.  Geologists have evidence that the amount of continental lithosphere was less than it is today.  They also have evidence that the chemical composition of the oceanic and </w:t>
      </w:r>
      <w:r w:rsidR="00C22A55">
        <w:t>continental</w:t>
      </w:r>
      <w:r>
        <w:t xml:space="preserve"> lithosphere were about the same as they are today.</w:t>
      </w:r>
    </w:p>
    <w:p w:rsidR="004E6320" w:rsidRDefault="00CD2282">
      <w:r>
        <w:t>Explain your reasoning.</w:t>
      </w:r>
    </w:p>
    <w:p w:rsidR="004E6320" w:rsidRDefault="004E6320"/>
    <w:p w:rsidR="004E6320" w:rsidRDefault="004E6320"/>
    <w:p w:rsidR="004E6320" w:rsidRDefault="004E6320"/>
    <w:p w:rsidR="004E6320" w:rsidRDefault="004E6320"/>
    <w:p w:rsidR="00C22A55" w:rsidRDefault="004E6320">
      <w:commentRangeStart w:id="51"/>
      <w:r>
        <w:t xml:space="preserve">Assessment: </w:t>
      </w:r>
      <w:commentRangeEnd w:id="51"/>
      <w:r w:rsidR="00D2395A">
        <w:rPr>
          <w:rStyle w:val="CommentReference"/>
          <w:vanish/>
        </w:rPr>
        <w:commentReference w:id="51"/>
      </w:r>
    </w:p>
    <w:p w:rsidR="00C22A55" w:rsidRDefault="00C22A55">
      <w:r>
        <w:t>1)</w:t>
      </w:r>
      <w:r w:rsidR="004E6320">
        <w:t xml:space="preserve"> </w:t>
      </w:r>
      <w:r>
        <w:t xml:space="preserve">Why does oceanic lithosphere </w:t>
      </w:r>
      <w:proofErr w:type="spellStart"/>
      <w:r>
        <w:t>subduct</w:t>
      </w:r>
      <w:proofErr w:type="spellEnd"/>
      <w:r>
        <w:t xml:space="preserve"> and continental lithosphere not </w:t>
      </w:r>
      <w:proofErr w:type="spellStart"/>
      <w:r>
        <w:t>subduct</w:t>
      </w:r>
      <w:proofErr w:type="spellEnd"/>
      <w:r>
        <w:t>?</w:t>
      </w:r>
    </w:p>
    <w:p w:rsidR="00C22A55" w:rsidRDefault="00C22A55">
      <w:r>
        <w:t xml:space="preserve">2) Why is old older oceanic </w:t>
      </w:r>
      <w:proofErr w:type="spellStart"/>
      <w:r>
        <w:t>lithosdphere</w:t>
      </w:r>
      <w:proofErr w:type="spellEnd"/>
      <w:r>
        <w:t xml:space="preserve"> more likely to </w:t>
      </w:r>
      <w:proofErr w:type="spellStart"/>
      <w:r>
        <w:t>subduct</w:t>
      </w:r>
      <w:proofErr w:type="spellEnd"/>
      <w:r>
        <w:t xml:space="preserve"> than younger oceanic lithosphere?</w:t>
      </w:r>
    </w:p>
    <w:p w:rsidR="00CD2282" w:rsidRDefault="00CD2282"/>
    <w:p w:rsidR="00CD2282" w:rsidRDefault="00CD2282"/>
    <w:p w:rsidR="00CD2282" w:rsidRDefault="00CD2282"/>
    <w:p w:rsidR="00CD2282" w:rsidRDefault="00CD2282"/>
    <w:p w:rsidR="00CD2282" w:rsidRDefault="00CD2282"/>
    <w:p w:rsidR="00CD2282" w:rsidRDefault="00CD2282"/>
    <w:p w:rsidR="00CD2282" w:rsidRDefault="00CD2282"/>
    <w:p w:rsidR="00CD2282" w:rsidRDefault="00CD2282"/>
    <w:p w:rsidR="00CD2282" w:rsidRDefault="00CD2282"/>
    <w:p w:rsidR="003A14C8" w:rsidRPr="003A14C8" w:rsidRDefault="003A14C8"/>
    <w:sectPr w:rsidR="003A14C8" w:rsidRPr="003A14C8" w:rsidSect="00960880">
      <w:type w:val="continuous"/>
      <w:pgSz w:w="12240" w:h="15840"/>
      <w:pgMar w:top="1440" w:right="1800" w:bottom="1440" w:left="1800" w:gutter="0"/>
      <w:printerSettings r:id="rId17"/>
    </w:sectPr>
  </w:body>
</w:document>
</file>

<file path=word/comments.xml><?xml version="1.0" encoding="utf-8"?>
<w:comment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comment w:id="0" w:author="Nicole LaDue" w:date="2010-11-07T14:51:00Z" w:initials="NL">
    <w:p w:rsidR="002E078B" w:rsidRDefault="002E078B">
      <w:pPr>
        <w:pStyle w:val="CommentText"/>
      </w:pPr>
      <w:r>
        <w:rPr>
          <w:rStyle w:val="CommentReference"/>
        </w:rPr>
        <w:annotationRef/>
      </w:r>
      <w:r>
        <w:t xml:space="preserve">There is a lot of background reading that should homework for this activity. </w:t>
      </w:r>
    </w:p>
  </w:comment>
  <w:comment w:id="2" w:author="Nicole LaDue" w:date="2010-11-07T13:41:00Z" w:initials="NL">
    <w:p w:rsidR="002E078B" w:rsidRDefault="002E078B">
      <w:pPr>
        <w:pStyle w:val="CommentText"/>
      </w:pPr>
      <w:r>
        <w:rPr>
          <w:rStyle w:val="CommentReference"/>
        </w:rPr>
        <w:annotationRef/>
      </w:r>
      <w:r>
        <w:t>These should align directly with the learning objectives of the lessons.</w:t>
      </w:r>
    </w:p>
  </w:comment>
  <w:comment w:id="14" w:author="Nicole LaDue" w:date="2010-11-07T14:47:00Z" w:initials="NL">
    <w:p w:rsidR="002E078B" w:rsidRDefault="002E078B">
      <w:pPr>
        <w:pStyle w:val="CommentText"/>
      </w:pPr>
      <w:r>
        <w:rPr>
          <w:rStyle w:val="CommentReference"/>
        </w:rPr>
        <w:annotationRef/>
      </w:r>
      <w:r>
        <w:t>Formatting problems with the image.</w:t>
      </w:r>
    </w:p>
  </w:comment>
  <w:comment w:id="15" w:author="Nicole LaDue" w:date="2010-11-07T14:47:00Z" w:initials="NL">
    <w:p w:rsidR="002E078B" w:rsidRDefault="002E078B">
      <w:pPr>
        <w:pStyle w:val="CommentText"/>
      </w:pPr>
      <w:r>
        <w:rPr>
          <w:rStyle w:val="CommentReference"/>
        </w:rPr>
        <w:annotationRef/>
      </w:r>
      <w:r>
        <w:t>The previous reading above??</w:t>
      </w:r>
    </w:p>
  </w:comment>
  <w:comment w:id="35" w:author="Nicole LaDue" w:date="2010-11-07T14:56:00Z" w:initials="NL">
    <w:p w:rsidR="002E078B" w:rsidRDefault="002E078B">
      <w:pPr>
        <w:pStyle w:val="CommentText"/>
      </w:pPr>
      <w:r>
        <w:rPr>
          <w:rStyle w:val="CommentReference"/>
        </w:rPr>
        <w:annotationRef/>
      </w:r>
      <w:r>
        <w:t>This may be confusing for a novice.  Simply stating that there is more than one possible right answer.</w:t>
      </w:r>
    </w:p>
  </w:comment>
  <w:comment w:id="43" w:author="Nicole LaDue" w:date="2010-11-07T15:00:00Z" w:initials="NL">
    <w:p w:rsidR="00D2395A" w:rsidRDefault="00D2395A">
      <w:pPr>
        <w:pStyle w:val="CommentText"/>
      </w:pPr>
      <w:r>
        <w:rPr>
          <w:rStyle w:val="CommentReference"/>
        </w:rPr>
        <w:annotationRef/>
      </w:r>
      <w:r>
        <w:t>I think we might change this direction to:  describe why these two are different, or what this difference might lead to…  Novices don’t know what’s important, right?</w:t>
      </w:r>
    </w:p>
  </w:comment>
  <w:comment w:id="50" w:author="Nicole LaDue" w:date="2010-11-07T15:06:00Z" w:initials="NL">
    <w:p w:rsidR="00D2395A" w:rsidRDefault="00D2395A">
      <w:pPr>
        <w:pStyle w:val="CommentText"/>
      </w:pPr>
      <w:r>
        <w:rPr>
          <w:rStyle w:val="CommentReference"/>
        </w:rPr>
        <w:annotationRef/>
      </w:r>
      <w:r>
        <w:t>What’s the goal here?  I don’t think it’s transparent enough.  Maybe I’m underestimating the undergrads.</w:t>
      </w:r>
    </w:p>
  </w:comment>
  <w:comment w:id="51" w:author="Nicole LaDue" w:date="2010-11-07T15:07:00Z" w:initials="NL">
    <w:p w:rsidR="00D2395A" w:rsidRDefault="00D2395A">
      <w:pPr>
        <w:pStyle w:val="CommentText"/>
      </w:pPr>
      <w:r>
        <w:rPr>
          <w:rStyle w:val="CommentReference"/>
        </w:rPr>
        <w:annotationRef/>
      </w:r>
      <w:r>
        <w:t>Good simple questions, that cycle back to the causal principles</w:t>
      </w:r>
    </w:p>
  </w:comment>
</w:comment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9F26DE"/>
    <w:rsid w:val="001F0EBE"/>
    <w:rsid w:val="0024351C"/>
    <w:rsid w:val="002435BF"/>
    <w:rsid w:val="002E078B"/>
    <w:rsid w:val="00313F08"/>
    <w:rsid w:val="003773B2"/>
    <w:rsid w:val="003A14C8"/>
    <w:rsid w:val="003C29BF"/>
    <w:rsid w:val="004009A5"/>
    <w:rsid w:val="004C0275"/>
    <w:rsid w:val="004E6320"/>
    <w:rsid w:val="0058032E"/>
    <w:rsid w:val="005B17E1"/>
    <w:rsid w:val="0061184A"/>
    <w:rsid w:val="0068741B"/>
    <w:rsid w:val="006D5D39"/>
    <w:rsid w:val="006E349B"/>
    <w:rsid w:val="007F32B6"/>
    <w:rsid w:val="00817EEB"/>
    <w:rsid w:val="008B47E9"/>
    <w:rsid w:val="008E253A"/>
    <w:rsid w:val="00960880"/>
    <w:rsid w:val="009F26DE"/>
    <w:rsid w:val="00AE457D"/>
    <w:rsid w:val="00C0688A"/>
    <w:rsid w:val="00C22A55"/>
    <w:rsid w:val="00CD2282"/>
    <w:rsid w:val="00D2395A"/>
    <w:rsid w:val="00D6371D"/>
    <w:rsid w:val="00D72BB3"/>
    <w:rsid w:val="00DC1D72"/>
    <w:rsid w:val="00E71585"/>
    <w:rsid w:val="00E82342"/>
    <w:rsid w:val="00ED46EA"/>
    <w:rsid w:val="00EE278A"/>
    <w:rsid w:val="00FC6DE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271A7C"/>
    <w:rPr>
      <w:rFonts w:ascii="Arial" w:hAnsi="Arial"/>
      <w:sz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3A14C8"/>
    <w:pPr>
      <w:spacing w:beforeLines="1" w:afterLines="1"/>
    </w:pPr>
    <w:rPr>
      <w:rFonts w:ascii="Times" w:hAnsi="Times" w:cs="Times New Roman"/>
      <w:sz w:val="20"/>
      <w:szCs w:val="20"/>
    </w:rPr>
  </w:style>
  <w:style w:type="character" w:styleId="Hyperlink">
    <w:name w:val="Hyperlink"/>
    <w:basedOn w:val="DefaultParagraphFont"/>
    <w:uiPriority w:val="99"/>
    <w:semiHidden/>
    <w:unhideWhenUsed/>
    <w:rsid w:val="003A14C8"/>
    <w:rPr>
      <w:color w:val="0000FF" w:themeColor="hyperlink"/>
      <w:u w:val="single"/>
    </w:rPr>
  </w:style>
  <w:style w:type="table" w:styleId="TableGrid">
    <w:name w:val="Table Grid"/>
    <w:basedOn w:val="TableNormal"/>
    <w:uiPriority w:val="59"/>
    <w:rsid w:val="00EE278A"/>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B17E1"/>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B17E1"/>
    <w:rPr>
      <w:rFonts w:ascii="Lucida Grande" w:hAnsi="Lucida Grande"/>
      <w:sz w:val="18"/>
      <w:szCs w:val="18"/>
    </w:rPr>
  </w:style>
  <w:style w:type="character" w:styleId="CommentReference">
    <w:name w:val="annotation reference"/>
    <w:basedOn w:val="DefaultParagraphFont"/>
    <w:uiPriority w:val="99"/>
    <w:semiHidden/>
    <w:unhideWhenUsed/>
    <w:rsid w:val="00DC1D72"/>
    <w:rPr>
      <w:sz w:val="18"/>
      <w:szCs w:val="18"/>
    </w:rPr>
  </w:style>
  <w:style w:type="paragraph" w:styleId="CommentText">
    <w:name w:val="annotation text"/>
    <w:basedOn w:val="Normal"/>
    <w:link w:val="CommentTextChar"/>
    <w:uiPriority w:val="99"/>
    <w:semiHidden/>
    <w:unhideWhenUsed/>
    <w:rsid w:val="00DC1D72"/>
    <w:rPr>
      <w:sz w:val="24"/>
    </w:rPr>
  </w:style>
  <w:style w:type="character" w:customStyle="1" w:styleId="CommentTextChar">
    <w:name w:val="Comment Text Char"/>
    <w:basedOn w:val="DefaultParagraphFont"/>
    <w:link w:val="CommentText"/>
    <w:uiPriority w:val="99"/>
    <w:semiHidden/>
    <w:rsid w:val="00DC1D72"/>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DC1D72"/>
    <w:rPr>
      <w:b/>
      <w:bCs/>
      <w:sz w:val="20"/>
      <w:szCs w:val="20"/>
    </w:rPr>
  </w:style>
  <w:style w:type="character" w:customStyle="1" w:styleId="CommentSubjectChar">
    <w:name w:val="Comment Subject Char"/>
    <w:basedOn w:val="CommentTextChar"/>
    <w:link w:val="CommentSubject"/>
    <w:uiPriority w:val="99"/>
    <w:semiHidden/>
    <w:rsid w:val="00DC1D72"/>
    <w:rPr>
      <w:b/>
      <w:bCs/>
    </w:rPr>
  </w:style>
</w:styles>
</file>

<file path=word/webSettings.xml><?xml version="1.0" encoding="utf-8"?>
<w:webSettings xmlns:r="http://schemas.openxmlformats.org/officeDocument/2006/relationships" xmlns:w="http://schemas.openxmlformats.org/wordprocessingml/2006/main">
  <w:divs>
    <w:div w:id="20887223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4.bin"/><Relationship Id="rId12" Type="http://schemas.openxmlformats.org/officeDocument/2006/relationships/printerSettings" Target="printerSettings/printerSettings5.bin"/><Relationship Id="rId13" Type="http://schemas.openxmlformats.org/officeDocument/2006/relationships/printerSettings" Target="printerSettings/printerSettings6.bin"/><Relationship Id="rId14" Type="http://schemas.openxmlformats.org/officeDocument/2006/relationships/printerSettings" Target="printerSettings/printerSettings7.bin"/><Relationship Id="rId15" Type="http://schemas.openxmlformats.org/officeDocument/2006/relationships/image" Target="media/image2.png"/><Relationship Id="rId16" Type="http://schemas.openxmlformats.org/officeDocument/2006/relationships/printerSettings" Target="printerSettings/printerSettings8.bin"/><Relationship Id="rId17" Type="http://schemas.openxmlformats.org/officeDocument/2006/relationships/printerSettings" Target="printerSettings/printerSettings9.bin"/><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hyperlink" Target="http://pubs.usgs.gov/gip/dynamic/unanswered.html" TargetMode="External"/><Relationship Id="rId7" Type="http://schemas.openxmlformats.org/officeDocument/2006/relationships/printerSettings" Target="printerSettings/printerSettings1.bin"/><Relationship Id="rId8" Type="http://schemas.openxmlformats.org/officeDocument/2006/relationships/image" Target="media/image1.png"/><Relationship Id="rId9" Type="http://schemas.openxmlformats.org/officeDocument/2006/relationships/printerSettings" Target="printerSettings/printerSettings2.bin"/><Relationship Id="rId10" Type="http://schemas.openxmlformats.org/officeDocument/2006/relationships/printerSettings" Target="printerSettings/printerSettings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1521</Words>
  <Characters>8670</Characters>
  <Application>Microsoft Word 12.1.0</Application>
  <DocSecurity>0</DocSecurity>
  <Lines>72</Lines>
  <Paragraphs>17</Paragraphs>
  <ScaleCrop>false</ScaleCrop>
  <Company>MSU</Company>
  <LinksUpToDate>false</LinksUpToDate>
  <CharactersWithSpaces>10647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Sibley</dc:creator>
  <cp:keywords/>
  <cp:lastModifiedBy>Nicole LaDue</cp:lastModifiedBy>
  <cp:revision>3</cp:revision>
  <cp:lastPrinted>2010-11-03T15:12:00Z</cp:lastPrinted>
  <dcterms:created xsi:type="dcterms:W3CDTF">2010-11-07T18:42:00Z</dcterms:created>
  <dcterms:modified xsi:type="dcterms:W3CDTF">2010-11-07T20:07:00Z</dcterms:modified>
</cp:coreProperties>
</file>